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6CFDD" w14:textId="77777777" w:rsidR="004929AE" w:rsidRDefault="004929AE" w:rsidP="004929AE">
      <w:pPr>
        <w:rPr>
          <w:b/>
        </w:rPr>
      </w:pPr>
      <w:r>
        <w:rPr>
          <w:b/>
        </w:rPr>
        <w:t>SCADA_DEV_WTN</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4929AE" w:rsidRPr="003B5736" w14:paraId="39F61A74" w14:textId="77777777" w:rsidTr="003B5736">
        <w:tc>
          <w:tcPr>
            <w:tcW w:w="2564" w:type="dxa"/>
            <w:shd w:val="clear" w:color="auto" w:fill="auto"/>
          </w:tcPr>
          <w:p w14:paraId="11212B81" w14:textId="77777777" w:rsidR="004929AE" w:rsidRPr="003B5736" w:rsidRDefault="004929AE" w:rsidP="003B5736">
            <w:pPr>
              <w:spacing w:after="0" w:line="240" w:lineRule="auto"/>
              <w:rPr>
                <w:b/>
              </w:rPr>
            </w:pPr>
            <w:r w:rsidRPr="003B5736">
              <w:rPr>
                <w:b/>
              </w:rPr>
              <w:t>Version</w:t>
            </w:r>
          </w:p>
        </w:tc>
        <w:tc>
          <w:tcPr>
            <w:tcW w:w="7444" w:type="dxa"/>
            <w:shd w:val="clear" w:color="auto" w:fill="auto"/>
          </w:tcPr>
          <w:p w14:paraId="408E9BA7" w14:textId="77777777" w:rsidR="004929AE" w:rsidRPr="003B5736" w:rsidRDefault="004929AE" w:rsidP="003B5736">
            <w:pPr>
              <w:spacing w:after="0" w:line="240" w:lineRule="auto"/>
              <w:rPr>
                <w:b/>
              </w:rPr>
            </w:pPr>
            <w:r w:rsidRPr="003B5736">
              <w:rPr>
                <w:b/>
              </w:rPr>
              <w:t>Release Notes</w:t>
            </w:r>
          </w:p>
        </w:tc>
      </w:tr>
      <w:tr w:rsidR="004929AE" w:rsidRPr="003B5736" w14:paraId="6E7BB029" w14:textId="77777777" w:rsidTr="003B5736">
        <w:tc>
          <w:tcPr>
            <w:tcW w:w="2564" w:type="dxa"/>
            <w:shd w:val="clear" w:color="auto" w:fill="auto"/>
          </w:tcPr>
          <w:p w14:paraId="3161A43D" w14:textId="77777777" w:rsidR="004929AE" w:rsidRPr="003B5736" w:rsidRDefault="00322A9F" w:rsidP="003B5736">
            <w:pPr>
              <w:spacing w:after="0" w:line="240" w:lineRule="auto"/>
            </w:pPr>
            <w:r w:rsidRPr="003B5736">
              <w:t>2</w:t>
            </w:r>
            <w:r w:rsidR="004929AE" w:rsidRPr="003B5736">
              <w:t>.0</w:t>
            </w:r>
          </w:p>
        </w:tc>
        <w:tc>
          <w:tcPr>
            <w:tcW w:w="7444" w:type="dxa"/>
            <w:shd w:val="clear" w:color="auto" w:fill="auto"/>
          </w:tcPr>
          <w:p w14:paraId="09E698AC" w14:textId="77777777" w:rsidR="004929AE" w:rsidRPr="003B5736" w:rsidRDefault="004929AE" w:rsidP="003B5736">
            <w:pPr>
              <w:spacing w:after="0" w:line="240" w:lineRule="auto"/>
            </w:pPr>
            <w:r w:rsidRPr="003B5736">
              <w:t>Revised to support AOI Structure</w:t>
            </w:r>
          </w:p>
        </w:tc>
      </w:tr>
    </w:tbl>
    <w:p w14:paraId="1A21FF25" w14:textId="77777777" w:rsidR="003B5736" w:rsidRDefault="003B5736"/>
    <w:p w14:paraId="2545F7CC" w14:textId="77777777" w:rsidR="004929AE" w:rsidRDefault="004929AE">
      <w:r>
        <w:rPr>
          <w:b/>
        </w:rPr>
        <w:t>Description</w:t>
      </w:r>
      <w:r>
        <w:t>:  This UDT is for implementing weather stations.  At this time the only common element to weather stations deployed by the Region are rain gauges and so the UDT is focused on programming for that device.</w:t>
      </w:r>
    </w:p>
    <w:p w14:paraId="08402049" w14:textId="191A550F" w:rsidR="004929AE" w:rsidRDefault="004929AE" w:rsidP="004929AE">
      <w:r>
        <w:rPr>
          <w:b/>
        </w:rPr>
        <w:t>Naming Convention</w:t>
      </w:r>
      <w:r>
        <w:t>: Tags using this UDT should be named using the first four fragments as defined in the tagging standard, typically BXX</w:t>
      </w:r>
      <w:ins w:id="0" w:author="Holden, Rob" w:date="2021-11-10T14:22:00Z">
        <w:r w:rsidR="00843E59">
          <w:t>_</w:t>
        </w:r>
      </w:ins>
      <w:r>
        <w:t>WTN1</w:t>
      </w:r>
      <w:ins w:id="1" w:author="Holden, Rob" w:date="2021-11-10T14:22:00Z">
        <w:r w:rsidR="00843E59">
          <w:t>_</w:t>
        </w:r>
      </w:ins>
      <w:r>
        <w:t>FI1 for rain gauges.</w:t>
      </w:r>
    </w:p>
    <w:p w14:paraId="1F233576" w14:textId="77777777" w:rsidR="004929AE" w:rsidRDefault="004929AE" w:rsidP="004929AE">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4929AE" w:rsidRPr="003B5736" w14:paraId="2FCA380C" w14:textId="77777777" w:rsidTr="003B5736">
        <w:trPr>
          <w:tblHeader/>
        </w:trPr>
        <w:tc>
          <w:tcPr>
            <w:tcW w:w="2564" w:type="dxa"/>
            <w:shd w:val="clear" w:color="auto" w:fill="auto"/>
          </w:tcPr>
          <w:p w14:paraId="24C6B866" w14:textId="77777777" w:rsidR="004929AE" w:rsidRPr="003B5736" w:rsidRDefault="004929AE" w:rsidP="003B5736">
            <w:pPr>
              <w:spacing w:after="0" w:line="240" w:lineRule="auto"/>
              <w:rPr>
                <w:b/>
              </w:rPr>
            </w:pPr>
            <w:r w:rsidRPr="003B5736">
              <w:rPr>
                <w:b/>
              </w:rPr>
              <w:t>UDT Member</w:t>
            </w:r>
          </w:p>
        </w:tc>
        <w:tc>
          <w:tcPr>
            <w:tcW w:w="2651" w:type="dxa"/>
            <w:shd w:val="clear" w:color="auto" w:fill="auto"/>
          </w:tcPr>
          <w:p w14:paraId="769CF44C" w14:textId="77777777" w:rsidR="004929AE" w:rsidRPr="003B5736" w:rsidRDefault="004929AE" w:rsidP="003B5736">
            <w:pPr>
              <w:spacing w:after="0" w:line="240" w:lineRule="auto"/>
              <w:rPr>
                <w:b/>
              </w:rPr>
            </w:pPr>
            <w:r w:rsidRPr="003B5736">
              <w:rPr>
                <w:b/>
              </w:rPr>
              <w:t>Datatype</w:t>
            </w:r>
          </w:p>
        </w:tc>
        <w:tc>
          <w:tcPr>
            <w:tcW w:w="2395" w:type="dxa"/>
            <w:shd w:val="clear" w:color="auto" w:fill="auto"/>
          </w:tcPr>
          <w:p w14:paraId="7E55003E" w14:textId="77777777" w:rsidR="004929AE" w:rsidRPr="003B5736" w:rsidRDefault="004929AE" w:rsidP="003B5736">
            <w:pPr>
              <w:spacing w:after="0" w:line="240" w:lineRule="auto"/>
              <w:rPr>
                <w:b/>
              </w:rPr>
            </w:pPr>
            <w:r w:rsidRPr="003B5736">
              <w:rPr>
                <w:b/>
              </w:rPr>
              <w:t>Description</w:t>
            </w:r>
          </w:p>
        </w:tc>
        <w:tc>
          <w:tcPr>
            <w:tcW w:w="2848" w:type="dxa"/>
            <w:shd w:val="clear" w:color="auto" w:fill="auto"/>
          </w:tcPr>
          <w:p w14:paraId="1DF73573" w14:textId="77777777" w:rsidR="004929AE" w:rsidRPr="003B5736" w:rsidRDefault="004929AE" w:rsidP="003B5736">
            <w:pPr>
              <w:spacing w:after="0" w:line="240" w:lineRule="auto"/>
              <w:rPr>
                <w:b/>
              </w:rPr>
            </w:pPr>
            <w:r w:rsidRPr="003B5736">
              <w:rPr>
                <w:b/>
              </w:rPr>
              <w:t>Usage</w:t>
            </w:r>
          </w:p>
        </w:tc>
      </w:tr>
      <w:tr w:rsidR="004929AE" w:rsidRPr="003B5736" w14:paraId="3BF9F557" w14:textId="77777777" w:rsidTr="003B5736">
        <w:tc>
          <w:tcPr>
            <w:tcW w:w="2564" w:type="dxa"/>
            <w:shd w:val="clear" w:color="auto" w:fill="auto"/>
          </w:tcPr>
          <w:p w14:paraId="7BD4F1D5" w14:textId="77777777" w:rsidR="004929AE" w:rsidRPr="003B5736" w:rsidRDefault="004929AE" w:rsidP="003B5736">
            <w:pPr>
              <w:spacing w:after="0" w:line="240" w:lineRule="auto"/>
            </w:pPr>
            <w:r w:rsidRPr="003B5736">
              <w:t>ADDON</w:t>
            </w:r>
          </w:p>
        </w:tc>
        <w:tc>
          <w:tcPr>
            <w:tcW w:w="2651" w:type="dxa"/>
            <w:shd w:val="clear" w:color="auto" w:fill="auto"/>
          </w:tcPr>
          <w:p w14:paraId="334E718A" w14:textId="77777777" w:rsidR="004929AE" w:rsidRPr="003B5736" w:rsidRDefault="004929AE" w:rsidP="003B5736">
            <w:pPr>
              <w:spacing w:after="0" w:line="240" w:lineRule="auto"/>
            </w:pPr>
            <w:r w:rsidRPr="003B5736">
              <w:t>Weather_Station_</w:t>
            </w:r>
            <w:r w:rsidR="00322A9F" w:rsidRPr="003B5736">
              <w:t>v</w:t>
            </w:r>
            <w:r w:rsidRPr="003B5736">
              <w:t>1</w:t>
            </w:r>
          </w:p>
        </w:tc>
        <w:tc>
          <w:tcPr>
            <w:tcW w:w="2395" w:type="dxa"/>
            <w:shd w:val="clear" w:color="auto" w:fill="auto"/>
          </w:tcPr>
          <w:p w14:paraId="63668A08" w14:textId="77777777" w:rsidR="004929AE" w:rsidRPr="003B5736" w:rsidRDefault="004929AE" w:rsidP="003B5736">
            <w:pPr>
              <w:spacing w:after="0" w:line="240" w:lineRule="auto"/>
            </w:pPr>
            <w:r w:rsidRPr="003B5736">
              <w:t>Weather Station AOI</w:t>
            </w:r>
          </w:p>
        </w:tc>
        <w:tc>
          <w:tcPr>
            <w:tcW w:w="2848" w:type="dxa"/>
            <w:shd w:val="clear" w:color="auto" w:fill="auto"/>
          </w:tcPr>
          <w:p w14:paraId="6FCA3902" w14:textId="77777777" w:rsidR="004929AE" w:rsidRPr="003B5736" w:rsidRDefault="004929AE" w:rsidP="003B5736">
            <w:pPr>
              <w:spacing w:after="0" w:line="240" w:lineRule="auto"/>
            </w:pPr>
            <w:r w:rsidRPr="003B5736">
              <w:t>Programmed in weather station routine</w:t>
            </w:r>
          </w:p>
        </w:tc>
      </w:tr>
      <w:tr w:rsidR="004929AE" w:rsidRPr="003B5736" w14:paraId="1B104936" w14:textId="77777777" w:rsidTr="003B5736">
        <w:tc>
          <w:tcPr>
            <w:tcW w:w="2564" w:type="dxa"/>
            <w:shd w:val="clear" w:color="auto" w:fill="auto"/>
          </w:tcPr>
          <w:p w14:paraId="7F45EEEE" w14:textId="77777777" w:rsidR="004929AE" w:rsidRPr="003B5736" w:rsidRDefault="004929AE" w:rsidP="003B5736">
            <w:pPr>
              <w:spacing w:after="0" w:line="240" w:lineRule="auto"/>
            </w:pPr>
            <w:r w:rsidRPr="003B5736">
              <w:t>DI_SS</w:t>
            </w:r>
          </w:p>
        </w:tc>
        <w:tc>
          <w:tcPr>
            <w:tcW w:w="2651" w:type="dxa"/>
            <w:shd w:val="clear" w:color="auto" w:fill="auto"/>
          </w:tcPr>
          <w:p w14:paraId="38EC28FB" w14:textId="77777777" w:rsidR="004929AE" w:rsidRPr="003B5736" w:rsidRDefault="004929AE" w:rsidP="003B5736">
            <w:pPr>
              <w:spacing w:after="0" w:line="240" w:lineRule="auto"/>
            </w:pPr>
            <w:r w:rsidRPr="003B5736">
              <w:t>SCADA_SYS_DI_1_2</w:t>
            </w:r>
          </w:p>
        </w:tc>
        <w:tc>
          <w:tcPr>
            <w:tcW w:w="2395" w:type="dxa"/>
            <w:shd w:val="clear" w:color="auto" w:fill="auto"/>
          </w:tcPr>
          <w:p w14:paraId="56ECFD39" w14:textId="77777777" w:rsidR="004929AE" w:rsidRPr="003B5736" w:rsidRDefault="004929AE" w:rsidP="003B5736">
            <w:pPr>
              <w:spacing w:after="0" w:line="240" w:lineRule="auto"/>
            </w:pPr>
            <w:r w:rsidRPr="003B5736">
              <w:t>Rain Gauge Reed Switch Input</w:t>
            </w:r>
          </w:p>
        </w:tc>
        <w:tc>
          <w:tcPr>
            <w:tcW w:w="2848" w:type="dxa"/>
            <w:shd w:val="clear" w:color="auto" w:fill="auto"/>
          </w:tcPr>
          <w:p w14:paraId="5CBB5DF4" w14:textId="77777777" w:rsidR="004929AE" w:rsidRPr="003B5736" w:rsidRDefault="004929AE" w:rsidP="003B5736">
            <w:pPr>
              <w:spacing w:after="0" w:line="240" w:lineRule="auto"/>
            </w:pPr>
            <w:r w:rsidRPr="003B5736">
              <w:t>Programmed in Digital Input routines</w:t>
            </w:r>
          </w:p>
        </w:tc>
      </w:tr>
      <w:tr w:rsidR="004929AE" w:rsidRPr="003B5736" w14:paraId="0D9BBCD2" w14:textId="77777777" w:rsidTr="003B5736">
        <w:tc>
          <w:tcPr>
            <w:tcW w:w="2564" w:type="dxa"/>
            <w:shd w:val="clear" w:color="auto" w:fill="auto"/>
          </w:tcPr>
          <w:p w14:paraId="5AD561DA" w14:textId="77777777" w:rsidR="004929AE" w:rsidRPr="003B5736" w:rsidRDefault="004929AE" w:rsidP="003B5736">
            <w:pPr>
              <w:spacing w:after="0" w:line="240" w:lineRule="auto"/>
            </w:pPr>
            <w:r w:rsidRPr="003B5736">
              <w:t>PB_EN</w:t>
            </w:r>
          </w:p>
        </w:tc>
        <w:tc>
          <w:tcPr>
            <w:tcW w:w="2651" w:type="dxa"/>
            <w:shd w:val="clear" w:color="auto" w:fill="auto"/>
          </w:tcPr>
          <w:p w14:paraId="4717BBBE" w14:textId="77777777" w:rsidR="004929AE" w:rsidRPr="003B5736" w:rsidRDefault="004929AE" w:rsidP="003B5736">
            <w:pPr>
              <w:spacing w:after="0" w:line="240" w:lineRule="auto"/>
            </w:pPr>
            <w:r w:rsidRPr="003B5736">
              <w:t>BOOL</w:t>
            </w:r>
          </w:p>
        </w:tc>
        <w:tc>
          <w:tcPr>
            <w:tcW w:w="2395" w:type="dxa"/>
            <w:shd w:val="clear" w:color="auto" w:fill="auto"/>
          </w:tcPr>
          <w:p w14:paraId="748A2FCD" w14:textId="77777777" w:rsidR="004929AE" w:rsidRPr="003B5736" w:rsidRDefault="004929AE" w:rsidP="003B5736">
            <w:pPr>
              <w:spacing w:after="0" w:line="240" w:lineRule="auto"/>
            </w:pPr>
            <w:r w:rsidRPr="003B5736">
              <w:t xml:space="preserve">Rain Totalizing Enabled </w:t>
            </w:r>
          </w:p>
        </w:tc>
        <w:tc>
          <w:tcPr>
            <w:tcW w:w="2848" w:type="dxa"/>
            <w:shd w:val="clear" w:color="auto" w:fill="auto"/>
          </w:tcPr>
          <w:p w14:paraId="7458CC1F" w14:textId="77777777" w:rsidR="004929AE" w:rsidRPr="003B5736" w:rsidRDefault="004929AE" w:rsidP="003B5736">
            <w:pPr>
              <w:spacing w:after="0" w:line="240" w:lineRule="auto"/>
            </w:pPr>
            <w:r w:rsidRPr="003B5736">
              <w:t>Used on HMI</w:t>
            </w:r>
          </w:p>
        </w:tc>
      </w:tr>
      <w:tr w:rsidR="004929AE" w:rsidRPr="003B5736" w14:paraId="0C62F74B" w14:textId="77777777" w:rsidTr="003B5736">
        <w:tc>
          <w:tcPr>
            <w:tcW w:w="2564" w:type="dxa"/>
            <w:shd w:val="clear" w:color="auto" w:fill="auto"/>
          </w:tcPr>
          <w:p w14:paraId="2AA78BFF" w14:textId="77777777" w:rsidR="004929AE" w:rsidRPr="003B5736" w:rsidRDefault="004929AE" w:rsidP="003B5736">
            <w:pPr>
              <w:spacing w:after="0" w:line="240" w:lineRule="auto"/>
            </w:pPr>
            <w:r w:rsidRPr="003B5736">
              <w:t>AO_CF</w:t>
            </w:r>
          </w:p>
        </w:tc>
        <w:tc>
          <w:tcPr>
            <w:tcW w:w="2651" w:type="dxa"/>
            <w:shd w:val="clear" w:color="auto" w:fill="auto"/>
          </w:tcPr>
          <w:p w14:paraId="78B288F4" w14:textId="77777777" w:rsidR="004929AE" w:rsidRPr="003B5736" w:rsidRDefault="004929AE" w:rsidP="003B5736">
            <w:pPr>
              <w:spacing w:after="0" w:line="240" w:lineRule="auto"/>
            </w:pPr>
            <w:r w:rsidRPr="003B5736">
              <w:t>REAL</w:t>
            </w:r>
          </w:p>
        </w:tc>
        <w:tc>
          <w:tcPr>
            <w:tcW w:w="2395" w:type="dxa"/>
            <w:shd w:val="clear" w:color="auto" w:fill="auto"/>
          </w:tcPr>
          <w:p w14:paraId="743CF83E" w14:textId="77777777" w:rsidR="004929AE" w:rsidRPr="003B5736" w:rsidRDefault="004929AE" w:rsidP="003B5736">
            <w:pPr>
              <w:spacing w:after="0" w:line="240" w:lineRule="auto"/>
            </w:pPr>
            <w:r w:rsidRPr="003B5736">
              <w:t>Rain Gauge mm/Tip calibration factor</w:t>
            </w:r>
          </w:p>
        </w:tc>
        <w:tc>
          <w:tcPr>
            <w:tcW w:w="2848" w:type="dxa"/>
            <w:shd w:val="clear" w:color="auto" w:fill="auto"/>
          </w:tcPr>
          <w:p w14:paraId="620C4940" w14:textId="77777777" w:rsidR="004929AE" w:rsidRPr="003B5736" w:rsidRDefault="004929AE" w:rsidP="003B5736">
            <w:pPr>
              <w:spacing w:after="0" w:line="240" w:lineRule="auto"/>
            </w:pPr>
            <w:r w:rsidRPr="003B5736">
              <w:t>Used on HMI</w:t>
            </w:r>
          </w:p>
        </w:tc>
      </w:tr>
      <w:tr w:rsidR="004929AE" w:rsidRPr="003B5736" w14:paraId="22B8DACE" w14:textId="77777777" w:rsidTr="003B5736">
        <w:tc>
          <w:tcPr>
            <w:tcW w:w="2564" w:type="dxa"/>
            <w:shd w:val="clear" w:color="auto" w:fill="auto"/>
          </w:tcPr>
          <w:p w14:paraId="4BB59FF5" w14:textId="77777777" w:rsidR="004929AE" w:rsidRPr="003B5736" w:rsidRDefault="004929AE" w:rsidP="003B5736">
            <w:pPr>
              <w:spacing w:after="0" w:line="240" w:lineRule="auto"/>
            </w:pPr>
            <w:r w:rsidRPr="003B5736">
              <w:t>AI_C5</w:t>
            </w:r>
          </w:p>
        </w:tc>
        <w:tc>
          <w:tcPr>
            <w:tcW w:w="2651" w:type="dxa"/>
            <w:shd w:val="clear" w:color="auto" w:fill="auto"/>
          </w:tcPr>
          <w:p w14:paraId="11C65E30" w14:textId="77777777" w:rsidR="004929AE" w:rsidRPr="003B5736" w:rsidRDefault="004929AE" w:rsidP="003B5736">
            <w:pPr>
              <w:spacing w:after="0" w:line="240" w:lineRule="auto"/>
            </w:pPr>
            <w:r w:rsidRPr="003B5736">
              <w:t>REAL</w:t>
            </w:r>
          </w:p>
        </w:tc>
        <w:tc>
          <w:tcPr>
            <w:tcW w:w="2395" w:type="dxa"/>
            <w:shd w:val="clear" w:color="auto" w:fill="auto"/>
          </w:tcPr>
          <w:p w14:paraId="0218054C" w14:textId="77777777" w:rsidR="004929AE" w:rsidRPr="003B5736" w:rsidRDefault="004929AE" w:rsidP="003B5736">
            <w:pPr>
              <w:spacing w:after="0" w:line="240" w:lineRule="auto"/>
            </w:pPr>
            <w:r w:rsidRPr="003B5736">
              <w:t>Rainfall 5 Minute Total</w:t>
            </w:r>
          </w:p>
        </w:tc>
        <w:tc>
          <w:tcPr>
            <w:tcW w:w="2848" w:type="dxa"/>
            <w:shd w:val="clear" w:color="auto" w:fill="auto"/>
          </w:tcPr>
          <w:p w14:paraId="6E8FEE60" w14:textId="77777777" w:rsidR="004929AE" w:rsidRPr="003B5736" w:rsidRDefault="004929AE" w:rsidP="003B5736">
            <w:pPr>
              <w:spacing w:after="0" w:line="240" w:lineRule="auto"/>
            </w:pPr>
            <w:r w:rsidRPr="003B5736">
              <w:t>Used on HMI</w:t>
            </w:r>
          </w:p>
        </w:tc>
      </w:tr>
      <w:tr w:rsidR="004929AE" w:rsidRPr="003B5736" w14:paraId="5C32BD05" w14:textId="77777777" w:rsidTr="003B5736">
        <w:tc>
          <w:tcPr>
            <w:tcW w:w="2564" w:type="dxa"/>
            <w:shd w:val="clear" w:color="auto" w:fill="auto"/>
          </w:tcPr>
          <w:p w14:paraId="28AEDA0B" w14:textId="77777777" w:rsidR="004929AE" w:rsidRPr="003B5736" w:rsidRDefault="004929AE" w:rsidP="003B5736">
            <w:pPr>
              <w:spacing w:after="0" w:line="240" w:lineRule="auto"/>
            </w:pPr>
            <w:r w:rsidRPr="003B5736">
              <w:t>AI_L5</w:t>
            </w:r>
          </w:p>
        </w:tc>
        <w:tc>
          <w:tcPr>
            <w:tcW w:w="2651" w:type="dxa"/>
            <w:shd w:val="clear" w:color="auto" w:fill="auto"/>
          </w:tcPr>
          <w:p w14:paraId="56EF9D3B" w14:textId="77777777" w:rsidR="004929AE" w:rsidRPr="003B5736" w:rsidRDefault="004929AE" w:rsidP="003B5736">
            <w:pPr>
              <w:spacing w:after="0" w:line="240" w:lineRule="auto"/>
            </w:pPr>
            <w:r w:rsidRPr="003B5736">
              <w:t>REAL</w:t>
            </w:r>
          </w:p>
        </w:tc>
        <w:tc>
          <w:tcPr>
            <w:tcW w:w="2395" w:type="dxa"/>
            <w:shd w:val="clear" w:color="auto" w:fill="auto"/>
          </w:tcPr>
          <w:p w14:paraId="416FB3FB" w14:textId="77777777" w:rsidR="004929AE" w:rsidRPr="003B5736" w:rsidRDefault="004929AE" w:rsidP="003B5736">
            <w:pPr>
              <w:spacing w:after="0" w:line="240" w:lineRule="auto"/>
            </w:pPr>
            <w:r w:rsidRPr="003B5736">
              <w:t>Rainfall Last 5 Minute Total</w:t>
            </w:r>
          </w:p>
        </w:tc>
        <w:tc>
          <w:tcPr>
            <w:tcW w:w="2848" w:type="dxa"/>
            <w:shd w:val="clear" w:color="auto" w:fill="auto"/>
          </w:tcPr>
          <w:p w14:paraId="75586BF6" w14:textId="77777777" w:rsidR="004929AE" w:rsidRPr="003B5736" w:rsidRDefault="004929AE" w:rsidP="003B5736">
            <w:pPr>
              <w:spacing w:after="0" w:line="240" w:lineRule="auto"/>
            </w:pPr>
            <w:r w:rsidRPr="003B5736">
              <w:t>Used on HMI</w:t>
            </w:r>
          </w:p>
        </w:tc>
      </w:tr>
      <w:tr w:rsidR="004929AE" w:rsidRPr="003B5736" w14:paraId="711228F9" w14:textId="77777777" w:rsidTr="003B5736">
        <w:tc>
          <w:tcPr>
            <w:tcW w:w="2564" w:type="dxa"/>
            <w:shd w:val="clear" w:color="auto" w:fill="auto"/>
          </w:tcPr>
          <w:p w14:paraId="218A3E03" w14:textId="77777777" w:rsidR="004929AE" w:rsidRPr="003B5736" w:rsidRDefault="004929AE" w:rsidP="003B5736">
            <w:pPr>
              <w:spacing w:after="0" w:line="240" w:lineRule="auto"/>
            </w:pPr>
            <w:r w:rsidRPr="003B5736">
              <w:t>AI_HT</w:t>
            </w:r>
          </w:p>
        </w:tc>
        <w:tc>
          <w:tcPr>
            <w:tcW w:w="2651" w:type="dxa"/>
            <w:shd w:val="clear" w:color="auto" w:fill="auto"/>
          </w:tcPr>
          <w:p w14:paraId="4F79C0B8" w14:textId="77777777" w:rsidR="004929AE" w:rsidRPr="003B5736" w:rsidRDefault="004929AE" w:rsidP="003B5736">
            <w:pPr>
              <w:spacing w:after="0" w:line="240" w:lineRule="auto"/>
            </w:pPr>
            <w:r w:rsidRPr="003B5736">
              <w:t>REAL</w:t>
            </w:r>
          </w:p>
        </w:tc>
        <w:tc>
          <w:tcPr>
            <w:tcW w:w="2395" w:type="dxa"/>
            <w:shd w:val="clear" w:color="auto" w:fill="auto"/>
          </w:tcPr>
          <w:p w14:paraId="0CE34590" w14:textId="77777777" w:rsidR="004929AE" w:rsidRPr="003B5736" w:rsidRDefault="004929AE" w:rsidP="003B5736">
            <w:pPr>
              <w:spacing w:after="0" w:line="240" w:lineRule="auto"/>
            </w:pPr>
            <w:r w:rsidRPr="003B5736">
              <w:t>Rainfall Hour Total</w:t>
            </w:r>
          </w:p>
        </w:tc>
        <w:tc>
          <w:tcPr>
            <w:tcW w:w="2848" w:type="dxa"/>
            <w:shd w:val="clear" w:color="auto" w:fill="auto"/>
          </w:tcPr>
          <w:p w14:paraId="05F05C50" w14:textId="77777777" w:rsidR="004929AE" w:rsidRPr="003B5736" w:rsidRDefault="004929AE" w:rsidP="003B5736">
            <w:pPr>
              <w:spacing w:after="0" w:line="240" w:lineRule="auto"/>
            </w:pPr>
            <w:r w:rsidRPr="003B5736">
              <w:t>Used on HMI</w:t>
            </w:r>
          </w:p>
        </w:tc>
      </w:tr>
      <w:tr w:rsidR="004929AE" w:rsidRPr="003B5736" w14:paraId="3A36DAF9" w14:textId="77777777" w:rsidTr="003B5736">
        <w:tc>
          <w:tcPr>
            <w:tcW w:w="2564" w:type="dxa"/>
            <w:shd w:val="clear" w:color="auto" w:fill="auto"/>
          </w:tcPr>
          <w:p w14:paraId="60BAD656" w14:textId="77777777" w:rsidR="004929AE" w:rsidRPr="003B5736" w:rsidRDefault="004929AE" w:rsidP="003B5736">
            <w:pPr>
              <w:spacing w:after="0" w:line="240" w:lineRule="auto"/>
            </w:pPr>
            <w:r w:rsidRPr="003B5736">
              <w:t>AI_YH</w:t>
            </w:r>
          </w:p>
        </w:tc>
        <w:tc>
          <w:tcPr>
            <w:tcW w:w="2651" w:type="dxa"/>
            <w:shd w:val="clear" w:color="auto" w:fill="auto"/>
          </w:tcPr>
          <w:p w14:paraId="7ABD8112" w14:textId="77777777" w:rsidR="004929AE" w:rsidRPr="003B5736" w:rsidRDefault="004929AE" w:rsidP="003B5736">
            <w:pPr>
              <w:spacing w:after="0" w:line="240" w:lineRule="auto"/>
            </w:pPr>
            <w:r w:rsidRPr="003B5736">
              <w:t>REAL</w:t>
            </w:r>
          </w:p>
        </w:tc>
        <w:tc>
          <w:tcPr>
            <w:tcW w:w="2395" w:type="dxa"/>
            <w:shd w:val="clear" w:color="auto" w:fill="auto"/>
          </w:tcPr>
          <w:p w14:paraId="530D9BF4" w14:textId="77777777" w:rsidR="004929AE" w:rsidRPr="003B5736" w:rsidRDefault="004929AE" w:rsidP="003B5736">
            <w:pPr>
              <w:spacing w:after="0" w:line="240" w:lineRule="auto"/>
            </w:pPr>
            <w:r w:rsidRPr="003B5736">
              <w:t>Rainfall Last Hour Total</w:t>
            </w:r>
          </w:p>
        </w:tc>
        <w:tc>
          <w:tcPr>
            <w:tcW w:w="2848" w:type="dxa"/>
            <w:shd w:val="clear" w:color="auto" w:fill="auto"/>
          </w:tcPr>
          <w:p w14:paraId="4C24C8C4" w14:textId="77777777" w:rsidR="004929AE" w:rsidRPr="003B5736" w:rsidRDefault="004929AE" w:rsidP="003B5736">
            <w:pPr>
              <w:spacing w:after="0" w:line="240" w:lineRule="auto"/>
            </w:pPr>
            <w:r w:rsidRPr="003B5736">
              <w:t>Used on HMI</w:t>
            </w:r>
          </w:p>
        </w:tc>
      </w:tr>
      <w:tr w:rsidR="004929AE" w:rsidRPr="003B5736" w14:paraId="678D34C4" w14:textId="77777777" w:rsidTr="003B5736">
        <w:tc>
          <w:tcPr>
            <w:tcW w:w="2564" w:type="dxa"/>
            <w:shd w:val="clear" w:color="auto" w:fill="auto"/>
          </w:tcPr>
          <w:p w14:paraId="657B5F24" w14:textId="77777777" w:rsidR="004929AE" w:rsidRPr="003B5736" w:rsidRDefault="004929AE" w:rsidP="003B5736">
            <w:pPr>
              <w:spacing w:after="0" w:line="240" w:lineRule="auto"/>
            </w:pPr>
            <w:r w:rsidRPr="003B5736">
              <w:t>AI_TD</w:t>
            </w:r>
          </w:p>
        </w:tc>
        <w:tc>
          <w:tcPr>
            <w:tcW w:w="2651" w:type="dxa"/>
            <w:shd w:val="clear" w:color="auto" w:fill="auto"/>
          </w:tcPr>
          <w:p w14:paraId="48FDDC5E" w14:textId="77777777" w:rsidR="004929AE" w:rsidRPr="003B5736" w:rsidRDefault="004929AE" w:rsidP="003B5736">
            <w:pPr>
              <w:spacing w:after="0" w:line="240" w:lineRule="auto"/>
            </w:pPr>
            <w:r w:rsidRPr="003B5736">
              <w:t>REAL</w:t>
            </w:r>
          </w:p>
        </w:tc>
        <w:tc>
          <w:tcPr>
            <w:tcW w:w="2395" w:type="dxa"/>
            <w:shd w:val="clear" w:color="auto" w:fill="auto"/>
          </w:tcPr>
          <w:p w14:paraId="4DFBD864" w14:textId="77777777" w:rsidR="004929AE" w:rsidRPr="003B5736" w:rsidRDefault="004929AE" w:rsidP="003B5736">
            <w:pPr>
              <w:spacing w:after="0" w:line="240" w:lineRule="auto"/>
            </w:pPr>
            <w:r w:rsidRPr="003B5736">
              <w:t>Rainfall Today</w:t>
            </w:r>
          </w:p>
        </w:tc>
        <w:tc>
          <w:tcPr>
            <w:tcW w:w="2848" w:type="dxa"/>
            <w:shd w:val="clear" w:color="auto" w:fill="auto"/>
          </w:tcPr>
          <w:p w14:paraId="51A950CA" w14:textId="77777777" w:rsidR="004929AE" w:rsidRPr="003B5736" w:rsidRDefault="004929AE" w:rsidP="003B5736">
            <w:pPr>
              <w:spacing w:after="0" w:line="240" w:lineRule="auto"/>
            </w:pPr>
            <w:r w:rsidRPr="003B5736">
              <w:t>Used on HMI</w:t>
            </w:r>
          </w:p>
        </w:tc>
      </w:tr>
      <w:tr w:rsidR="004929AE" w:rsidRPr="003B5736" w14:paraId="690BDFD9" w14:textId="77777777" w:rsidTr="003B5736">
        <w:tc>
          <w:tcPr>
            <w:tcW w:w="2564" w:type="dxa"/>
            <w:shd w:val="clear" w:color="auto" w:fill="auto"/>
          </w:tcPr>
          <w:p w14:paraId="2F2E25CF" w14:textId="77777777" w:rsidR="004929AE" w:rsidRPr="003B5736" w:rsidRDefault="004929AE" w:rsidP="003B5736">
            <w:pPr>
              <w:spacing w:after="0" w:line="240" w:lineRule="auto"/>
            </w:pPr>
            <w:r w:rsidRPr="003B5736">
              <w:t>AI_YT</w:t>
            </w:r>
          </w:p>
        </w:tc>
        <w:tc>
          <w:tcPr>
            <w:tcW w:w="2651" w:type="dxa"/>
            <w:shd w:val="clear" w:color="auto" w:fill="auto"/>
          </w:tcPr>
          <w:p w14:paraId="186D518A" w14:textId="77777777" w:rsidR="004929AE" w:rsidRPr="003B5736" w:rsidRDefault="004929AE" w:rsidP="003B5736">
            <w:pPr>
              <w:spacing w:after="0" w:line="240" w:lineRule="auto"/>
            </w:pPr>
            <w:r w:rsidRPr="003B5736">
              <w:t>REAL</w:t>
            </w:r>
          </w:p>
        </w:tc>
        <w:tc>
          <w:tcPr>
            <w:tcW w:w="2395" w:type="dxa"/>
            <w:shd w:val="clear" w:color="auto" w:fill="auto"/>
          </w:tcPr>
          <w:p w14:paraId="34DDDEB8" w14:textId="77777777" w:rsidR="004929AE" w:rsidRPr="003B5736" w:rsidRDefault="004929AE" w:rsidP="003B5736">
            <w:pPr>
              <w:spacing w:after="0" w:line="240" w:lineRule="auto"/>
            </w:pPr>
            <w:r w:rsidRPr="003B5736">
              <w:t>Rainfall Yesterday</w:t>
            </w:r>
          </w:p>
        </w:tc>
        <w:tc>
          <w:tcPr>
            <w:tcW w:w="2848" w:type="dxa"/>
            <w:shd w:val="clear" w:color="auto" w:fill="auto"/>
          </w:tcPr>
          <w:p w14:paraId="3EB60C8A" w14:textId="77777777" w:rsidR="004929AE" w:rsidRPr="003B5736" w:rsidRDefault="004929AE" w:rsidP="003B5736">
            <w:pPr>
              <w:spacing w:after="0" w:line="240" w:lineRule="auto"/>
            </w:pPr>
            <w:r w:rsidRPr="003B5736">
              <w:t>Used on HMI</w:t>
            </w:r>
          </w:p>
        </w:tc>
      </w:tr>
      <w:tr w:rsidR="004929AE" w:rsidRPr="003B5736" w14:paraId="770E7EAB" w14:textId="77777777" w:rsidTr="003B5736">
        <w:tc>
          <w:tcPr>
            <w:tcW w:w="2564" w:type="dxa"/>
            <w:shd w:val="clear" w:color="auto" w:fill="auto"/>
          </w:tcPr>
          <w:p w14:paraId="0797803F" w14:textId="77777777" w:rsidR="004929AE" w:rsidRPr="003B5736" w:rsidRDefault="004929AE" w:rsidP="003B5736">
            <w:pPr>
              <w:spacing w:after="0" w:line="240" w:lineRule="auto"/>
            </w:pPr>
            <w:r w:rsidRPr="003B5736">
              <w:t>AI_WT</w:t>
            </w:r>
          </w:p>
        </w:tc>
        <w:tc>
          <w:tcPr>
            <w:tcW w:w="2651" w:type="dxa"/>
            <w:shd w:val="clear" w:color="auto" w:fill="auto"/>
          </w:tcPr>
          <w:p w14:paraId="5A1FA064" w14:textId="77777777" w:rsidR="004929AE" w:rsidRPr="003B5736" w:rsidRDefault="004929AE" w:rsidP="003B5736">
            <w:pPr>
              <w:spacing w:after="0" w:line="240" w:lineRule="auto"/>
            </w:pPr>
            <w:r w:rsidRPr="003B5736">
              <w:t>REAL</w:t>
            </w:r>
          </w:p>
        </w:tc>
        <w:tc>
          <w:tcPr>
            <w:tcW w:w="2395" w:type="dxa"/>
            <w:shd w:val="clear" w:color="auto" w:fill="auto"/>
          </w:tcPr>
          <w:p w14:paraId="0A58FC51" w14:textId="77777777" w:rsidR="004929AE" w:rsidRPr="003B5736" w:rsidRDefault="004929AE" w:rsidP="003B5736">
            <w:pPr>
              <w:spacing w:after="0" w:line="240" w:lineRule="auto"/>
            </w:pPr>
            <w:r w:rsidRPr="003B5736">
              <w:t>Rainfall This Week</w:t>
            </w:r>
          </w:p>
        </w:tc>
        <w:tc>
          <w:tcPr>
            <w:tcW w:w="2848" w:type="dxa"/>
            <w:shd w:val="clear" w:color="auto" w:fill="auto"/>
          </w:tcPr>
          <w:p w14:paraId="12D456B1" w14:textId="77777777" w:rsidR="004929AE" w:rsidRPr="003B5736" w:rsidRDefault="004929AE" w:rsidP="003B5736">
            <w:pPr>
              <w:spacing w:after="0" w:line="240" w:lineRule="auto"/>
            </w:pPr>
            <w:r w:rsidRPr="003B5736">
              <w:t>Used on HMI</w:t>
            </w:r>
          </w:p>
        </w:tc>
      </w:tr>
      <w:tr w:rsidR="004929AE" w:rsidRPr="003B5736" w14:paraId="34C42055" w14:textId="77777777" w:rsidTr="003B5736">
        <w:tc>
          <w:tcPr>
            <w:tcW w:w="2564" w:type="dxa"/>
            <w:shd w:val="clear" w:color="auto" w:fill="auto"/>
          </w:tcPr>
          <w:p w14:paraId="021E5312" w14:textId="77777777" w:rsidR="004929AE" w:rsidRPr="003B5736" w:rsidRDefault="004929AE" w:rsidP="003B5736">
            <w:pPr>
              <w:spacing w:after="0" w:line="240" w:lineRule="auto"/>
            </w:pPr>
            <w:r w:rsidRPr="003B5736">
              <w:t>AI_YW</w:t>
            </w:r>
          </w:p>
        </w:tc>
        <w:tc>
          <w:tcPr>
            <w:tcW w:w="2651" w:type="dxa"/>
            <w:shd w:val="clear" w:color="auto" w:fill="auto"/>
          </w:tcPr>
          <w:p w14:paraId="60659136" w14:textId="77777777" w:rsidR="004929AE" w:rsidRPr="003B5736" w:rsidRDefault="004929AE" w:rsidP="003B5736">
            <w:pPr>
              <w:spacing w:after="0" w:line="240" w:lineRule="auto"/>
            </w:pPr>
            <w:r w:rsidRPr="003B5736">
              <w:t>REAL</w:t>
            </w:r>
          </w:p>
        </w:tc>
        <w:tc>
          <w:tcPr>
            <w:tcW w:w="2395" w:type="dxa"/>
            <w:shd w:val="clear" w:color="auto" w:fill="auto"/>
          </w:tcPr>
          <w:p w14:paraId="33809CE3" w14:textId="77777777" w:rsidR="004929AE" w:rsidRPr="003B5736" w:rsidRDefault="004929AE" w:rsidP="003B5736">
            <w:pPr>
              <w:spacing w:after="0" w:line="240" w:lineRule="auto"/>
            </w:pPr>
            <w:r w:rsidRPr="003B5736">
              <w:t>Rainfall Last Week</w:t>
            </w:r>
          </w:p>
        </w:tc>
        <w:tc>
          <w:tcPr>
            <w:tcW w:w="2848" w:type="dxa"/>
            <w:shd w:val="clear" w:color="auto" w:fill="auto"/>
          </w:tcPr>
          <w:p w14:paraId="680F79E4" w14:textId="77777777" w:rsidR="004929AE" w:rsidRPr="003B5736" w:rsidRDefault="004929AE" w:rsidP="003B5736">
            <w:pPr>
              <w:spacing w:after="0" w:line="240" w:lineRule="auto"/>
            </w:pPr>
            <w:r w:rsidRPr="003B5736">
              <w:t>Used on HMI</w:t>
            </w:r>
          </w:p>
        </w:tc>
      </w:tr>
      <w:tr w:rsidR="004929AE" w:rsidRPr="003B5736" w14:paraId="2D7C881D" w14:textId="77777777" w:rsidTr="003B5736">
        <w:tc>
          <w:tcPr>
            <w:tcW w:w="2564" w:type="dxa"/>
            <w:shd w:val="clear" w:color="auto" w:fill="auto"/>
          </w:tcPr>
          <w:p w14:paraId="6319240F" w14:textId="77777777" w:rsidR="004929AE" w:rsidRPr="003B5736" w:rsidRDefault="004929AE" w:rsidP="003B5736">
            <w:pPr>
              <w:spacing w:after="0" w:line="240" w:lineRule="auto"/>
            </w:pPr>
            <w:r w:rsidRPr="003B5736">
              <w:t>AI_MT</w:t>
            </w:r>
          </w:p>
        </w:tc>
        <w:tc>
          <w:tcPr>
            <w:tcW w:w="2651" w:type="dxa"/>
            <w:shd w:val="clear" w:color="auto" w:fill="auto"/>
          </w:tcPr>
          <w:p w14:paraId="568942B7" w14:textId="77777777" w:rsidR="004929AE" w:rsidRPr="003B5736" w:rsidRDefault="004929AE" w:rsidP="003B5736">
            <w:pPr>
              <w:spacing w:after="0" w:line="240" w:lineRule="auto"/>
            </w:pPr>
            <w:r w:rsidRPr="003B5736">
              <w:t>REAL</w:t>
            </w:r>
          </w:p>
        </w:tc>
        <w:tc>
          <w:tcPr>
            <w:tcW w:w="2395" w:type="dxa"/>
            <w:shd w:val="clear" w:color="auto" w:fill="auto"/>
          </w:tcPr>
          <w:p w14:paraId="6AD15C91" w14:textId="77777777" w:rsidR="004929AE" w:rsidRPr="003B5736" w:rsidRDefault="004929AE" w:rsidP="003B5736">
            <w:pPr>
              <w:spacing w:after="0" w:line="240" w:lineRule="auto"/>
            </w:pPr>
            <w:r w:rsidRPr="003B5736">
              <w:t>Rainfall This Month</w:t>
            </w:r>
          </w:p>
        </w:tc>
        <w:tc>
          <w:tcPr>
            <w:tcW w:w="2848" w:type="dxa"/>
            <w:shd w:val="clear" w:color="auto" w:fill="auto"/>
          </w:tcPr>
          <w:p w14:paraId="7CD90AB4" w14:textId="77777777" w:rsidR="004929AE" w:rsidRPr="003B5736" w:rsidRDefault="004929AE" w:rsidP="003B5736">
            <w:pPr>
              <w:spacing w:after="0" w:line="240" w:lineRule="auto"/>
            </w:pPr>
            <w:r w:rsidRPr="003B5736">
              <w:t>Used on HMI</w:t>
            </w:r>
          </w:p>
        </w:tc>
      </w:tr>
      <w:tr w:rsidR="004929AE" w:rsidRPr="003B5736" w14:paraId="5410846B" w14:textId="77777777" w:rsidTr="003B5736">
        <w:tc>
          <w:tcPr>
            <w:tcW w:w="2564" w:type="dxa"/>
            <w:shd w:val="clear" w:color="auto" w:fill="auto"/>
          </w:tcPr>
          <w:p w14:paraId="1D7E8998" w14:textId="77777777" w:rsidR="004929AE" w:rsidRPr="003B5736" w:rsidRDefault="004929AE" w:rsidP="003B5736">
            <w:pPr>
              <w:spacing w:after="0" w:line="240" w:lineRule="auto"/>
            </w:pPr>
            <w:r w:rsidRPr="003B5736">
              <w:t>AI_YM</w:t>
            </w:r>
          </w:p>
        </w:tc>
        <w:tc>
          <w:tcPr>
            <w:tcW w:w="2651" w:type="dxa"/>
            <w:shd w:val="clear" w:color="auto" w:fill="auto"/>
          </w:tcPr>
          <w:p w14:paraId="1A714385" w14:textId="77777777" w:rsidR="004929AE" w:rsidRPr="003B5736" w:rsidRDefault="004929AE" w:rsidP="003B5736">
            <w:pPr>
              <w:spacing w:after="0" w:line="240" w:lineRule="auto"/>
            </w:pPr>
            <w:r w:rsidRPr="003B5736">
              <w:t>REAL</w:t>
            </w:r>
          </w:p>
        </w:tc>
        <w:tc>
          <w:tcPr>
            <w:tcW w:w="2395" w:type="dxa"/>
            <w:shd w:val="clear" w:color="auto" w:fill="auto"/>
          </w:tcPr>
          <w:p w14:paraId="0637FABE" w14:textId="77777777" w:rsidR="004929AE" w:rsidRPr="003B5736" w:rsidRDefault="004929AE" w:rsidP="003B5736">
            <w:pPr>
              <w:spacing w:after="0" w:line="240" w:lineRule="auto"/>
            </w:pPr>
            <w:r w:rsidRPr="003B5736">
              <w:t>Rainfall Last Month</w:t>
            </w:r>
          </w:p>
        </w:tc>
        <w:tc>
          <w:tcPr>
            <w:tcW w:w="2848" w:type="dxa"/>
            <w:shd w:val="clear" w:color="auto" w:fill="auto"/>
          </w:tcPr>
          <w:p w14:paraId="2C9B120F" w14:textId="77777777" w:rsidR="004929AE" w:rsidRPr="003B5736" w:rsidRDefault="004929AE" w:rsidP="003B5736">
            <w:pPr>
              <w:spacing w:after="0" w:line="240" w:lineRule="auto"/>
            </w:pPr>
            <w:r w:rsidRPr="003B5736">
              <w:t>Used on HMI</w:t>
            </w:r>
          </w:p>
        </w:tc>
      </w:tr>
      <w:tr w:rsidR="004929AE" w:rsidRPr="003B5736" w14:paraId="2A65CB0F" w14:textId="77777777" w:rsidTr="003B5736">
        <w:tc>
          <w:tcPr>
            <w:tcW w:w="2564" w:type="dxa"/>
            <w:shd w:val="clear" w:color="auto" w:fill="auto"/>
          </w:tcPr>
          <w:p w14:paraId="18B4D4D7" w14:textId="77777777" w:rsidR="004929AE" w:rsidRPr="003B5736" w:rsidRDefault="004929AE" w:rsidP="003B5736">
            <w:pPr>
              <w:spacing w:after="0" w:line="240" w:lineRule="auto"/>
            </w:pPr>
            <w:r w:rsidRPr="003B5736">
              <w:t>AI_TY</w:t>
            </w:r>
          </w:p>
        </w:tc>
        <w:tc>
          <w:tcPr>
            <w:tcW w:w="2651" w:type="dxa"/>
            <w:shd w:val="clear" w:color="auto" w:fill="auto"/>
          </w:tcPr>
          <w:p w14:paraId="6C55F905" w14:textId="77777777" w:rsidR="004929AE" w:rsidRPr="003B5736" w:rsidRDefault="004929AE" w:rsidP="003B5736">
            <w:pPr>
              <w:spacing w:after="0" w:line="240" w:lineRule="auto"/>
            </w:pPr>
            <w:r w:rsidRPr="003B5736">
              <w:t>REAL</w:t>
            </w:r>
          </w:p>
        </w:tc>
        <w:tc>
          <w:tcPr>
            <w:tcW w:w="2395" w:type="dxa"/>
            <w:shd w:val="clear" w:color="auto" w:fill="auto"/>
          </w:tcPr>
          <w:p w14:paraId="393F2882" w14:textId="77777777" w:rsidR="004929AE" w:rsidRPr="003B5736" w:rsidRDefault="004929AE" w:rsidP="003B5736">
            <w:pPr>
              <w:spacing w:after="0" w:line="240" w:lineRule="auto"/>
            </w:pPr>
            <w:r w:rsidRPr="003B5736">
              <w:t>Rainfall This Year</w:t>
            </w:r>
          </w:p>
        </w:tc>
        <w:tc>
          <w:tcPr>
            <w:tcW w:w="2848" w:type="dxa"/>
            <w:shd w:val="clear" w:color="auto" w:fill="auto"/>
          </w:tcPr>
          <w:p w14:paraId="4701C816" w14:textId="77777777" w:rsidR="004929AE" w:rsidRPr="003B5736" w:rsidRDefault="004929AE" w:rsidP="003B5736">
            <w:pPr>
              <w:spacing w:after="0" w:line="240" w:lineRule="auto"/>
            </w:pPr>
            <w:r w:rsidRPr="003B5736">
              <w:t>Used on HMI</w:t>
            </w:r>
          </w:p>
        </w:tc>
      </w:tr>
      <w:tr w:rsidR="004929AE" w:rsidRPr="003B5736" w14:paraId="65C243A8" w14:textId="77777777" w:rsidTr="003B5736">
        <w:tc>
          <w:tcPr>
            <w:tcW w:w="2564" w:type="dxa"/>
            <w:shd w:val="clear" w:color="auto" w:fill="auto"/>
          </w:tcPr>
          <w:p w14:paraId="1E2BDAD7" w14:textId="77777777" w:rsidR="004929AE" w:rsidRPr="003B5736" w:rsidRDefault="004929AE" w:rsidP="003B5736">
            <w:pPr>
              <w:spacing w:after="0" w:line="240" w:lineRule="auto"/>
            </w:pPr>
            <w:r w:rsidRPr="003B5736">
              <w:lastRenderedPageBreak/>
              <w:t>AI_YL</w:t>
            </w:r>
          </w:p>
        </w:tc>
        <w:tc>
          <w:tcPr>
            <w:tcW w:w="2651" w:type="dxa"/>
            <w:shd w:val="clear" w:color="auto" w:fill="auto"/>
          </w:tcPr>
          <w:p w14:paraId="13771C29" w14:textId="77777777" w:rsidR="004929AE" w:rsidRPr="003B5736" w:rsidRDefault="004929AE" w:rsidP="003B5736">
            <w:pPr>
              <w:spacing w:after="0" w:line="240" w:lineRule="auto"/>
            </w:pPr>
            <w:r w:rsidRPr="003B5736">
              <w:t>REAL</w:t>
            </w:r>
          </w:p>
        </w:tc>
        <w:tc>
          <w:tcPr>
            <w:tcW w:w="2395" w:type="dxa"/>
            <w:shd w:val="clear" w:color="auto" w:fill="auto"/>
          </w:tcPr>
          <w:p w14:paraId="5B801142" w14:textId="77777777" w:rsidR="004929AE" w:rsidRPr="003B5736" w:rsidRDefault="004929AE" w:rsidP="003B5736">
            <w:pPr>
              <w:spacing w:after="0" w:line="240" w:lineRule="auto"/>
            </w:pPr>
            <w:r w:rsidRPr="003B5736">
              <w:t>Rainfall Last Year</w:t>
            </w:r>
          </w:p>
        </w:tc>
        <w:tc>
          <w:tcPr>
            <w:tcW w:w="2848" w:type="dxa"/>
            <w:shd w:val="clear" w:color="auto" w:fill="auto"/>
          </w:tcPr>
          <w:p w14:paraId="5B22EBF0" w14:textId="77777777" w:rsidR="004929AE" w:rsidRPr="003B5736" w:rsidRDefault="004929AE" w:rsidP="003B5736">
            <w:pPr>
              <w:spacing w:after="0" w:line="240" w:lineRule="auto"/>
            </w:pPr>
            <w:r w:rsidRPr="003B5736">
              <w:t>Used on HMI</w:t>
            </w:r>
          </w:p>
        </w:tc>
      </w:tr>
    </w:tbl>
    <w:p w14:paraId="68AA6C54" w14:textId="77777777" w:rsidR="004929AE" w:rsidRDefault="004929AE" w:rsidP="004929AE"/>
    <w:p w14:paraId="6D0ACCB9" w14:textId="77777777" w:rsidR="004929AE" w:rsidRDefault="004929AE" w:rsidP="004929AE">
      <w:pPr>
        <w:rPr>
          <w:b/>
        </w:rPr>
      </w:pPr>
      <w:r>
        <w:rPr>
          <w:b/>
        </w:rPr>
        <w:t>AOI</w:t>
      </w:r>
    </w:p>
    <w:p w14:paraId="525CB8DC" w14:textId="77777777" w:rsidR="004929AE" w:rsidRDefault="004929AE" w:rsidP="004929AE">
      <w:r>
        <w:t xml:space="preserve">The AOI will be implemented within a weather station routine within the Device Program. </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1414"/>
        <w:gridCol w:w="2147"/>
        <w:gridCol w:w="3356"/>
        <w:gridCol w:w="2762"/>
      </w:tblGrid>
      <w:tr w:rsidR="004929AE" w:rsidRPr="003B5736" w14:paraId="12C0BA78" w14:textId="77777777" w:rsidTr="003B5736">
        <w:trPr>
          <w:tblHeader/>
        </w:trPr>
        <w:tc>
          <w:tcPr>
            <w:tcW w:w="2849" w:type="dxa"/>
            <w:shd w:val="clear" w:color="auto" w:fill="auto"/>
          </w:tcPr>
          <w:p w14:paraId="4A2CC03D" w14:textId="77777777" w:rsidR="004929AE" w:rsidRPr="003B5736" w:rsidRDefault="004929AE" w:rsidP="003B5736">
            <w:pPr>
              <w:spacing w:after="0" w:line="240" w:lineRule="auto"/>
              <w:rPr>
                <w:b/>
              </w:rPr>
            </w:pPr>
            <w:r w:rsidRPr="003B5736">
              <w:rPr>
                <w:b/>
              </w:rPr>
              <w:t>AOI Parameter</w:t>
            </w:r>
          </w:p>
        </w:tc>
        <w:tc>
          <w:tcPr>
            <w:tcW w:w="1414" w:type="dxa"/>
            <w:shd w:val="clear" w:color="auto" w:fill="auto"/>
          </w:tcPr>
          <w:p w14:paraId="31D7C8B7" w14:textId="77777777" w:rsidR="004929AE" w:rsidRPr="003B5736" w:rsidRDefault="004929AE" w:rsidP="003B5736">
            <w:pPr>
              <w:spacing w:after="0" w:line="240" w:lineRule="auto"/>
              <w:rPr>
                <w:b/>
              </w:rPr>
            </w:pPr>
            <w:r w:rsidRPr="003B5736">
              <w:rPr>
                <w:b/>
              </w:rPr>
              <w:t>Requirement</w:t>
            </w:r>
          </w:p>
        </w:tc>
        <w:tc>
          <w:tcPr>
            <w:tcW w:w="2147" w:type="dxa"/>
            <w:shd w:val="clear" w:color="auto" w:fill="auto"/>
          </w:tcPr>
          <w:p w14:paraId="3E3BE52E" w14:textId="77777777" w:rsidR="004929AE" w:rsidRPr="003B5736" w:rsidRDefault="004929AE" w:rsidP="003B5736">
            <w:pPr>
              <w:spacing w:after="0" w:line="240" w:lineRule="auto"/>
              <w:rPr>
                <w:b/>
              </w:rPr>
            </w:pPr>
            <w:r w:rsidRPr="003B5736">
              <w:rPr>
                <w:b/>
              </w:rPr>
              <w:t>Default Value</w:t>
            </w:r>
          </w:p>
        </w:tc>
        <w:tc>
          <w:tcPr>
            <w:tcW w:w="3356" w:type="dxa"/>
            <w:shd w:val="clear" w:color="auto" w:fill="auto"/>
          </w:tcPr>
          <w:p w14:paraId="1AD3E13E" w14:textId="77777777" w:rsidR="004929AE" w:rsidRPr="003B5736" w:rsidRDefault="004929AE" w:rsidP="003B5736">
            <w:pPr>
              <w:spacing w:after="0" w:line="240" w:lineRule="auto"/>
              <w:rPr>
                <w:b/>
              </w:rPr>
            </w:pPr>
            <w:r w:rsidRPr="003B5736">
              <w:rPr>
                <w:b/>
              </w:rPr>
              <w:t>Description</w:t>
            </w:r>
          </w:p>
        </w:tc>
        <w:tc>
          <w:tcPr>
            <w:tcW w:w="2762" w:type="dxa"/>
            <w:shd w:val="clear" w:color="auto" w:fill="auto"/>
          </w:tcPr>
          <w:p w14:paraId="4D74BE98" w14:textId="77777777" w:rsidR="004929AE" w:rsidRPr="003B5736" w:rsidRDefault="004929AE" w:rsidP="003B5736">
            <w:pPr>
              <w:spacing w:after="0" w:line="240" w:lineRule="auto"/>
              <w:rPr>
                <w:b/>
              </w:rPr>
            </w:pPr>
            <w:r w:rsidRPr="003B5736">
              <w:rPr>
                <w:b/>
              </w:rPr>
              <w:t>Implementation Guideline</w:t>
            </w:r>
          </w:p>
        </w:tc>
      </w:tr>
      <w:tr w:rsidR="004929AE" w:rsidRPr="003B5736" w14:paraId="4D2EB088" w14:textId="77777777" w:rsidTr="003B5736">
        <w:tc>
          <w:tcPr>
            <w:tcW w:w="2849" w:type="dxa"/>
            <w:shd w:val="clear" w:color="auto" w:fill="auto"/>
          </w:tcPr>
          <w:p w14:paraId="06BE3AA1" w14:textId="77777777" w:rsidR="004929AE" w:rsidRPr="003B5736" w:rsidRDefault="004929AE" w:rsidP="003B5736">
            <w:pPr>
              <w:spacing w:after="0" w:line="240" w:lineRule="auto"/>
            </w:pPr>
            <w:r w:rsidRPr="003B5736">
              <w:t>Weather_Station_</w:t>
            </w:r>
            <w:r w:rsidR="00322A9F" w:rsidRPr="003B5736">
              <w:t>v</w:t>
            </w:r>
            <w:r w:rsidRPr="003B5736">
              <w:t>1</w:t>
            </w:r>
          </w:p>
        </w:tc>
        <w:tc>
          <w:tcPr>
            <w:tcW w:w="1414" w:type="dxa"/>
            <w:shd w:val="clear" w:color="auto" w:fill="auto"/>
          </w:tcPr>
          <w:p w14:paraId="4ADBEC55" w14:textId="77777777" w:rsidR="004929AE" w:rsidRPr="003B5736" w:rsidRDefault="004929AE" w:rsidP="003B5736">
            <w:pPr>
              <w:spacing w:after="0" w:line="240" w:lineRule="auto"/>
            </w:pPr>
            <w:r w:rsidRPr="003B5736">
              <w:t>Mandatory</w:t>
            </w:r>
          </w:p>
        </w:tc>
        <w:tc>
          <w:tcPr>
            <w:tcW w:w="2147" w:type="dxa"/>
            <w:shd w:val="clear" w:color="auto" w:fill="auto"/>
          </w:tcPr>
          <w:p w14:paraId="72065B68" w14:textId="77777777" w:rsidR="004929AE" w:rsidRPr="003B5736" w:rsidRDefault="004929AE" w:rsidP="003B5736">
            <w:pPr>
              <w:spacing w:after="0" w:line="240" w:lineRule="auto"/>
            </w:pPr>
            <w:r w:rsidRPr="003B5736">
              <w:rPr>
                <w:i/>
              </w:rPr>
              <w:t>Tagname</w:t>
            </w:r>
            <w:r w:rsidRPr="003B5736">
              <w:t>.ADDON</w:t>
            </w:r>
          </w:p>
        </w:tc>
        <w:tc>
          <w:tcPr>
            <w:tcW w:w="3356" w:type="dxa"/>
            <w:shd w:val="clear" w:color="auto" w:fill="auto"/>
          </w:tcPr>
          <w:p w14:paraId="78ED9F83" w14:textId="77777777" w:rsidR="004929AE" w:rsidRPr="003B5736" w:rsidRDefault="004929AE" w:rsidP="003B5736">
            <w:pPr>
              <w:spacing w:after="0" w:line="240" w:lineRule="auto"/>
            </w:pPr>
            <w:r w:rsidRPr="003B5736">
              <w:t>Weather Station AOI</w:t>
            </w:r>
          </w:p>
        </w:tc>
        <w:tc>
          <w:tcPr>
            <w:tcW w:w="2762" w:type="dxa"/>
            <w:shd w:val="clear" w:color="auto" w:fill="auto"/>
          </w:tcPr>
          <w:p w14:paraId="4F0D52CF" w14:textId="77777777" w:rsidR="004929AE" w:rsidRPr="003B5736" w:rsidRDefault="00534E30" w:rsidP="003B5736">
            <w:pPr>
              <w:spacing w:after="0" w:line="240" w:lineRule="auto"/>
            </w:pPr>
            <w:del w:id="2" w:author="Steve Cauduro" w:date="2020-03-18T14:33:00Z">
              <w:r w:rsidRPr="003B5736" w:rsidDel="00F42859">
                <w:delText>N/Ap</w:delText>
              </w:r>
            </w:del>
            <w:ins w:id="3" w:author="Steve Cauduro" w:date="2020-03-18T14:33:00Z">
              <w:r w:rsidR="00F42859" w:rsidRPr="003B5736">
                <w:t>N/A</w:t>
              </w:r>
            </w:ins>
          </w:p>
        </w:tc>
      </w:tr>
      <w:tr w:rsidR="004929AE" w:rsidRPr="003B5736" w14:paraId="7D06B9AA" w14:textId="77777777" w:rsidTr="003B5736">
        <w:tc>
          <w:tcPr>
            <w:tcW w:w="2849" w:type="dxa"/>
            <w:shd w:val="clear" w:color="auto" w:fill="auto"/>
          </w:tcPr>
          <w:p w14:paraId="13372960" w14:textId="77777777" w:rsidR="004929AE" w:rsidRPr="003B5736" w:rsidRDefault="004929AE" w:rsidP="003B5736">
            <w:pPr>
              <w:spacing w:after="0" w:line="240" w:lineRule="auto"/>
            </w:pPr>
            <w:r w:rsidRPr="003B5736">
              <w:t>Enable</w:t>
            </w:r>
          </w:p>
        </w:tc>
        <w:tc>
          <w:tcPr>
            <w:tcW w:w="1414" w:type="dxa"/>
            <w:shd w:val="clear" w:color="auto" w:fill="auto"/>
          </w:tcPr>
          <w:p w14:paraId="463B04CB" w14:textId="77777777" w:rsidR="004929AE" w:rsidRPr="003B5736" w:rsidRDefault="004929AE" w:rsidP="003B5736">
            <w:pPr>
              <w:spacing w:after="0" w:line="240" w:lineRule="auto"/>
            </w:pPr>
            <w:r w:rsidRPr="003B5736">
              <w:t>Mandatory</w:t>
            </w:r>
          </w:p>
        </w:tc>
        <w:tc>
          <w:tcPr>
            <w:tcW w:w="2147" w:type="dxa"/>
            <w:shd w:val="clear" w:color="auto" w:fill="auto"/>
          </w:tcPr>
          <w:p w14:paraId="6133AD12" w14:textId="77777777" w:rsidR="004929AE" w:rsidRPr="003B5736" w:rsidRDefault="00EE78E4" w:rsidP="003B5736">
            <w:pPr>
              <w:spacing w:after="0" w:line="240" w:lineRule="auto"/>
            </w:pPr>
            <w:r w:rsidRPr="003B5736">
              <w:rPr>
                <w:i/>
              </w:rPr>
              <w:t>Tagname.</w:t>
            </w:r>
            <w:r w:rsidRPr="003B5736">
              <w:t>PB_EN</w:t>
            </w:r>
          </w:p>
        </w:tc>
        <w:tc>
          <w:tcPr>
            <w:tcW w:w="3356" w:type="dxa"/>
            <w:shd w:val="clear" w:color="auto" w:fill="auto"/>
          </w:tcPr>
          <w:p w14:paraId="168376C4" w14:textId="77777777" w:rsidR="004929AE" w:rsidRPr="003B5736" w:rsidRDefault="00534E30" w:rsidP="003B5736">
            <w:pPr>
              <w:spacing w:after="0" w:line="240" w:lineRule="auto"/>
            </w:pPr>
            <w:r w:rsidRPr="003B5736">
              <w:t>Enable Rain Gauge</w:t>
            </w:r>
          </w:p>
        </w:tc>
        <w:tc>
          <w:tcPr>
            <w:tcW w:w="2762" w:type="dxa"/>
            <w:shd w:val="clear" w:color="auto" w:fill="auto"/>
          </w:tcPr>
          <w:p w14:paraId="4C6FEDE8" w14:textId="77777777" w:rsidR="004929AE" w:rsidRPr="003B5736" w:rsidRDefault="00534E30" w:rsidP="003B5736">
            <w:pPr>
              <w:spacing w:after="0" w:line="240" w:lineRule="auto"/>
            </w:pPr>
            <w:del w:id="4" w:author="Steve Cauduro" w:date="2020-03-18T14:33:00Z">
              <w:r w:rsidRPr="003B5736" w:rsidDel="00F42859">
                <w:delText>N/Ap</w:delText>
              </w:r>
            </w:del>
            <w:ins w:id="5" w:author="Steve Cauduro" w:date="2020-03-18T14:33:00Z">
              <w:r w:rsidR="00F42859" w:rsidRPr="003B5736">
                <w:t>N/A</w:t>
              </w:r>
            </w:ins>
          </w:p>
        </w:tc>
      </w:tr>
      <w:tr w:rsidR="004929AE" w:rsidRPr="003B5736" w14:paraId="06209F87" w14:textId="77777777" w:rsidTr="003B5736">
        <w:tc>
          <w:tcPr>
            <w:tcW w:w="2849" w:type="dxa"/>
            <w:shd w:val="clear" w:color="auto" w:fill="auto"/>
          </w:tcPr>
          <w:p w14:paraId="060DAD8A" w14:textId="77777777" w:rsidR="004929AE" w:rsidRPr="003B5736" w:rsidRDefault="004929AE" w:rsidP="003B5736">
            <w:pPr>
              <w:spacing w:after="0" w:line="240" w:lineRule="auto"/>
            </w:pPr>
            <w:r w:rsidRPr="003B5736">
              <w:t>Input_Tip</w:t>
            </w:r>
          </w:p>
        </w:tc>
        <w:tc>
          <w:tcPr>
            <w:tcW w:w="1414" w:type="dxa"/>
            <w:shd w:val="clear" w:color="auto" w:fill="auto"/>
          </w:tcPr>
          <w:p w14:paraId="55C7477F" w14:textId="77777777" w:rsidR="004929AE" w:rsidRPr="003B5736" w:rsidRDefault="00EE78E4" w:rsidP="003B5736">
            <w:pPr>
              <w:spacing w:after="0" w:line="240" w:lineRule="auto"/>
            </w:pPr>
            <w:r w:rsidRPr="003B5736">
              <w:t>Mandatory</w:t>
            </w:r>
          </w:p>
        </w:tc>
        <w:tc>
          <w:tcPr>
            <w:tcW w:w="2147" w:type="dxa"/>
            <w:shd w:val="clear" w:color="auto" w:fill="auto"/>
          </w:tcPr>
          <w:p w14:paraId="590EAE19" w14:textId="77777777" w:rsidR="004929AE" w:rsidRPr="003B5736" w:rsidRDefault="00EE78E4" w:rsidP="003B5736">
            <w:pPr>
              <w:spacing w:after="0" w:line="240" w:lineRule="auto"/>
            </w:pPr>
            <w:r w:rsidRPr="003B5736">
              <w:rPr>
                <w:i/>
              </w:rPr>
              <w:t>Tagname.</w:t>
            </w:r>
            <w:r w:rsidRPr="003B5736">
              <w:t>DI_SS.Eng</w:t>
            </w:r>
          </w:p>
        </w:tc>
        <w:tc>
          <w:tcPr>
            <w:tcW w:w="3356" w:type="dxa"/>
            <w:shd w:val="clear" w:color="auto" w:fill="auto"/>
          </w:tcPr>
          <w:p w14:paraId="2339E28E" w14:textId="77777777" w:rsidR="004929AE" w:rsidRPr="003B5736" w:rsidRDefault="00534E30" w:rsidP="003B5736">
            <w:pPr>
              <w:spacing w:after="0" w:line="240" w:lineRule="auto"/>
            </w:pPr>
            <w:r w:rsidRPr="003B5736">
              <w:t>Rain Gauge Tip Input</w:t>
            </w:r>
          </w:p>
        </w:tc>
        <w:tc>
          <w:tcPr>
            <w:tcW w:w="2762" w:type="dxa"/>
            <w:shd w:val="clear" w:color="auto" w:fill="auto"/>
          </w:tcPr>
          <w:p w14:paraId="7EB52385" w14:textId="77777777" w:rsidR="004929AE" w:rsidRPr="003B5736" w:rsidRDefault="00534E30" w:rsidP="003B5736">
            <w:pPr>
              <w:spacing w:after="0" w:line="240" w:lineRule="auto"/>
            </w:pPr>
            <w:del w:id="6" w:author="Steve Cauduro" w:date="2020-03-18T14:33:00Z">
              <w:r w:rsidRPr="003B5736" w:rsidDel="00F42859">
                <w:delText>N/Ap</w:delText>
              </w:r>
            </w:del>
            <w:ins w:id="7" w:author="Steve Cauduro" w:date="2020-03-18T14:33:00Z">
              <w:r w:rsidR="00F42859" w:rsidRPr="003B5736">
                <w:t>N/A</w:t>
              </w:r>
            </w:ins>
          </w:p>
        </w:tc>
      </w:tr>
      <w:tr w:rsidR="004929AE" w:rsidRPr="003B5736" w14:paraId="178278C9" w14:textId="77777777" w:rsidTr="003B5736">
        <w:tc>
          <w:tcPr>
            <w:tcW w:w="2849" w:type="dxa"/>
            <w:shd w:val="clear" w:color="auto" w:fill="auto"/>
          </w:tcPr>
          <w:p w14:paraId="2C94BB69" w14:textId="77777777" w:rsidR="004929AE" w:rsidRPr="003B5736" w:rsidRDefault="004929AE" w:rsidP="003B5736">
            <w:pPr>
              <w:spacing w:after="0" w:line="240" w:lineRule="auto"/>
            </w:pPr>
            <w:r w:rsidRPr="003B5736">
              <w:t>Calibration_Factor</w:t>
            </w:r>
          </w:p>
        </w:tc>
        <w:tc>
          <w:tcPr>
            <w:tcW w:w="1414" w:type="dxa"/>
            <w:shd w:val="clear" w:color="auto" w:fill="auto"/>
          </w:tcPr>
          <w:p w14:paraId="60E67BEA" w14:textId="77777777" w:rsidR="004929AE" w:rsidRPr="003B5736" w:rsidRDefault="00EE78E4" w:rsidP="003B5736">
            <w:pPr>
              <w:spacing w:after="0" w:line="240" w:lineRule="auto"/>
            </w:pPr>
            <w:r w:rsidRPr="003B5736">
              <w:t>Mandatory</w:t>
            </w:r>
          </w:p>
        </w:tc>
        <w:tc>
          <w:tcPr>
            <w:tcW w:w="2147" w:type="dxa"/>
            <w:shd w:val="clear" w:color="auto" w:fill="auto"/>
          </w:tcPr>
          <w:p w14:paraId="052CB8DF" w14:textId="77777777" w:rsidR="004929AE" w:rsidRPr="003B5736" w:rsidRDefault="00EE78E4" w:rsidP="003B5736">
            <w:pPr>
              <w:spacing w:after="0" w:line="240" w:lineRule="auto"/>
            </w:pPr>
            <w:r w:rsidRPr="003B5736">
              <w:rPr>
                <w:i/>
              </w:rPr>
              <w:t>Tagname.</w:t>
            </w:r>
            <w:r w:rsidRPr="003B5736">
              <w:t>AO_CF</w:t>
            </w:r>
          </w:p>
        </w:tc>
        <w:tc>
          <w:tcPr>
            <w:tcW w:w="3356" w:type="dxa"/>
            <w:shd w:val="clear" w:color="auto" w:fill="auto"/>
          </w:tcPr>
          <w:p w14:paraId="1FBCF5F7" w14:textId="77777777" w:rsidR="004929AE" w:rsidRPr="003B5736" w:rsidRDefault="00534E30" w:rsidP="003B5736">
            <w:pPr>
              <w:spacing w:after="0" w:line="240" w:lineRule="auto"/>
            </w:pPr>
            <w:r w:rsidRPr="003B5736">
              <w:t>Rain Gage mm/Tip calibration</w:t>
            </w:r>
          </w:p>
        </w:tc>
        <w:tc>
          <w:tcPr>
            <w:tcW w:w="2762" w:type="dxa"/>
            <w:shd w:val="clear" w:color="auto" w:fill="auto"/>
          </w:tcPr>
          <w:p w14:paraId="2F34CBFD" w14:textId="77777777" w:rsidR="004929AE" w:rsidRPr="003B5736" w:rsidRDefault="00534E30" w:rsidP="003B5736">
            <w:pPr>
              <w:spacing w:after="0" w:line="240" w:lineRule="auto"/>
            </w:pPr>
            <w:del w:id="8" w:author="Steve Cauduro" w:date="2020-03-18T14:33:00Z">
              <w:r w:rsidRPr="003B5736" w:rsidDel="00F42859">
                <w:delText>N/Ap</w:delText>
              </w:r>
            </w:del>
            <w:ins w:id="9" w:author="Steve Cauduro" w:date="2020-03-18T14:33:00Z">
              <w:r w:rsidR="00F42859" w:rsidRPr="003B5736">
                <w:t>N/A</w:t>
              </w:r>
            </w:ins>
          </w:p>
        </w:tc>
      </w:tr>
      <w:tr w:rsidR="004929AE" w:rsidRPr="003B5736" w14:paraId="7DC5F873" w14:textId="77777777" w:rsidTr="003B5736">
        <w:tc>
          <w:tcPr>
            <w:tcW w:w="2849" w:type="dxa"/>
            <w:shd w:val="clear" w:color="auto" w:fill="auto"/>
          </w:tcPr>
          <w:p w14:paraId="036082A0" w14:textId="77777777" w:rsidR="004929AE" w:rsidRPr="003B5736" w:rsidRDefault="004929AE" w:rsidP="003B5736">
            <w:pPr>
              <w:spacing w:after="0" w:line="240" w:lineRule="auto"/>
            </w:pPr>
            <w:r w:rsidRPr="003B5736">
              <w:t>Five_Minute_Total</w:t>
            </w:r>
          </w:p>
        </w:tc>
        <w:tc>
          <w:tcPr>
            <w:tcW w:w="1414" w:type="dxa"/>
            <w:shd w:val="clear" w:color="auto" w:fill="auto"/>
          </w:tcPr>
          <w:p w14:paraId="287FF22B" w14:textId="77777777" w:rsidR="004929AE" w:rsidRPr="003B5736" w:rsidRDefault="00EE78E4" w:rsidP="003B5736">
            <w:pPr>
              <w:spacing w:after="0" w:line="240" w:lineRule="auto"/>
            </w:pPr>
            <w:r w:rsidRPr="003B5736">
              <w:t>Mandatory</w:t>
            </w:r>
          </w:p>
        </w:tc>
        <w:tc>
          <w:tcPr>
            <w:tcW w:w="2147" w:type="dxa"/>
            <w:shd w:val="clear" w:color="auto" w:fill="auto"/>
          </w:tcPr>
          <w:p w14:paraId="4F7A1E62" w14:textId="77777777" w:rsidR="004929AE" w:rsidRPr="003B5736" w:rsidRDefault="00EE78E4" w:rsidP="003B5736">
            <w:pPr>
              <w:spacing w:after="0" w:line="240" w:lineRule="auto"/>
            </w:pPr>
            <w:r w:rsidRPr="003B5736">
              <w:rPr>
                <w:i/>
              </w:rPr>
              <w:t>Tagname.</w:t>
            </w:r>
            <w:r w:rsidRPr="003B5736">
              <w:t>AI_C5</w:t>
            </w:r>
          </w:p>
        </w:tc>
        <w:tc>
          <w:tcPr>
            <w:tcW w:w="3356" w:type="dxa"/>
            <w:shd w:val="clear" w:color="auto" w:fill="auto"/>
          </w:tcPr>
          <w:p w14:paraId="1AEC6960" w14:textId="77777777" w:rsidR="004929AE" w:rsidRPr="003B5736" w:rsidRDefault="00534E30" w:rsidP="003B5736">
            <w:pPr>
              <w:spacing w:after="0" w:line="240" w:lineRule="auto"/>
            </w:pPr>
            <w:r w:rsidRPr="003B5736">
              <w:t>5 Minute Rainfall</w:t>
            </w:r>
          </w:p>
        </w:tc>
        <w:tc>
          <w:tcPr>
            <w:tcW w:w="2762" w:type="dxa"/>
            <w:shd w:val="clear" w:color="auto" w:fill="auto"/>
          </w:tcPr>
          <w:p w14:paraId="7A933E32" w14:textId="77777777" w:rsidR="004929AE" w:rsidRPr="003B5736" w:rsidRDefault="00534E30" w:rsidP="003B5736">
            <w:pPr>
              <w:spacing w:after="0" w:line="240" w:lineRule="auto"/>
            </w:pPr>
            <w:del w:id="10" w:author="Steve Cauduro" w:date="2020-03-18T14:33:00Z">
              <w:r w:rsidRPr="003B5736" w:rsidDel="00F42859">
                <w:delText>N/Ap</w:delText>
              </w:r>
            </w:del>
            <w:ins w:id="11" w:author="Steve Cauduro" w:date="2020-03-18T14:33:00Z">
              <w:r w:rsidR="00F42859" w:rsidRPr="003B5736">
                <w:t>N/A</w:t>
              </w:r>
            </w:ins>
          </w:p>
        </w:tc>
      </w:tr>
      <w:tr w:rsidR="004929AE" w:rsidRPr="003B5736" w14:paraId="194C341C" w14:textId="77777777" w:rsidTr="003B5736">
        <w:tc>
          <w:tcPr>
            <w:tcW w:w="2849" w:type="dxa"/>
            <w:shd w:val="clear" w:color="auto" w:fill="auto"/>
          </w:tcPr>
          <w:p w14:paraId="2ED95062" w14:textId="77777777" w:rsidR="004929AE" w:rsidRPr="003B5736" w:rsidRDefault="004929AE" w:rsidP="003B5736">
            <w:pPr>
              <w:spacing w:after="0" w:line="240" w:lineRule="auto"/>
            </w:pPr>
            <w:r w:rsidRPr="003B5736">
              <w:t>Last_Five_Minute_Total</w:t>
            </w:r>
          </w:p>
        </w:tc>
        <w:tc>
          <w:tcPr>
            <w:tcW w:w="1414" w:type="dxa"/>
            <w:shd w:val="clear" w:color="auto" w:fill="auto"/>
          </w:tcPr>
          <w:p w14:paraId="61ED9C23" w14:textId="77777777" w:rsidR="004929AE" w:rsidRPr="003B5736" w:rsidRDefault="00EE78E4" w:rsidP="003B5736">
            <w:pPr>
              <w:spacing w:after="0" w:line="240" w:lineRule="auto"/>
            </w:pPr>
            <w:r w:rsidRPr="003B5736">
              <w:t>Mandatory</w:t>
            </w:r>
          </w:p>
        </w:tc>
        <w:tc>
          <w:tcPr>
            <w:tcW w:w="2147" w:type="dxa"/>
            <w:shd w:val="clear" w:color="auto" w:fill="auto"/>
          </w:tcPr>
          <w:p w14:paraId="738BD110" w14:textId="77777777" w:rsidR="004929AE" w:rsidRPr="003B5736" w:rsidRDefault="00EE78E4" w:rsidP="003B5736">
            <w:pPr>
              <w:spacing w:after="0" w:line="240" w:lineRule="auto"/>
              <w:rPr>
                <w:i/>
              </w:rPr>
            </w:pPr>
            <w:r w:rsidRPr="003B5736">
              <w:rPr>
                <w:i/>
              </w:rPr>
              <w:t>Tagname.</w:t>
            </w:r>
            <w:r w:rsidRPr="003B5736">
              <w:t>AI_L5</w:t>
            </w:r>
          </w:p>
        </w:tc>
        <w:tc>
          <w:tcPr>
            <w:tcW w:w="3356" w:type="dxa"/>
            <w:shd w:val="clear" w:color="auto" w:fill="auto"/>
          </w:tcPr>
          <w:p w14:paraId="55E057A9" w14:textId="77777777" w:rsidR="004929AE" w:rsidRPr="003B5736" w:rsidRDefault="00534E30" w:rsidP="003B5736">
            <w:pPr>
              <w:spacing w:after="0" w:line="240" w:lineRule="auto"/>
            </w:pPr>
            <w:r w:rsidRPr="003B5736">
              <w:t>Last 5 Minute Rainfall</w:t>
            </w:r>
          </w:p>
        </w:tc>
        <w:tc>
          <w:tcPr>
            <w:tcW w:w="2762" w:type="dxa"/>
            <w:shd w:val="clear" w:color="auto" w:fill="auto"/>
          </w:tcPr>
          <w:p w14:paraId="1A8FCA2F" w14:textId="77777777" w:rsidR="004929AE" w:rsidRPr="003B5736" w:rsidRDefault="00534E30" w:rsidP="003B5736">
            <w:pPr>
              <w:spacing w:after="0" w:line="240" w:lineRule="auto"/>
            </w:pPr>
            <w:del w:id="12" w:author="Steve Cauduro" w:date="2020-03-18T14:33:00Z">
              <w:r w:rsidRPr="003B5736" w:rsidDel="00F42859">
                <w:delText>N/Ap</w:delText>
              </w:r>
            </w:del>
            <w:ins w:id="13" w:author="Steve Cauduro" w:date="2020-03-18T14:33:00Z">
              <w:r w:rsidR="00F42859" w:rsidRPr="003B5736">
                <w:t>N/A</w:t>
              </w:r>
            </w:ins>
          </w:p>
        </w:tc>
      </w:tr>
      <w:tr w:rsidR="004929AE" w:rsidRPr="003B5736" w14:paraId="401DAE54" w14:textId="77777777" w:rsidTr="003B5736">
        <w:tc>
          <w:tcPr>
            <w:tcW w:w="2849" w:type="dxa"/>
            <w:shd w:val="clear" w:color="auto" w:fill="auto"/>
          </w:tcPr>
          <w:p w14:paraId="1B77D125" w14:textId="77777777" w:rsidR="004929AE" w:rsidRPr="003B5736" w:rsidRDefault="004929AE" w:rsidP="003B5736">
            <w:pPr>
              <w:spacing w:after="0" w:line="240" w:lineRule="auto"/>
            </w:pPr>
            <w:r w:rsidRPr="003B5736">
              <w:t>Hour_Total</w:t>
            </w:r>
          </w:p>
        </w:tc>
        <w:tc>
          <w:tcPr>
            <w:tcW w:w="1414" w:type="dxa"/>
            <w:shd w:val="clear" w:color="auto" w:fill="auto"/>
          </w:tcPr>
          <w:p w14:paraId="5E9F2A0B" w14:textId="77777777" w:rsidR="004929AE" w:rsidRPr="003B5736" w:rsidRDefault="00EE78E4" w:rsidP="003B5736">
            <w:pPr>
              <w:spacing w:after="0" w:line="240" w:lineRule="auto"/>
            </w:pPr>
            <w:r w:rsidRPr="003B5736">
              <w:t>Mandatory</w:t>
            </w:r>
          </w:p>
        </w:tc>
        <w:tc>
          <w:tcPr>
            <w:tcW w:w="2147" w:type="dxa"/>
            <w:shd w:val="clear" w:color="auto" w:fill="auto"/>
          </w:tcPr>
          <w:p w14:paraId="1B1CCB47" w14:textId="77777777" w:rsidR="004929AE" w:rsidRPr="003B5736" w:rsidRDefault="00EE78E4" w:rsidP="003B5736">
            <w:pPr>
              <w:spacing w:after="0" w:line="240" w:lineRule="auto"/>
            </w:pPr>
            <w:r w:rsidRPr="003B5736">
              <w:rPr>
                <w:i/>
              </w:rPr>
              <w:t>Tagname.</w:t>
            </w:r>
            <w:r w:rsidRPr="003B5736">
              <w:t>AI_HT</w:t>
            </w:r>
          </w:p>
        </w:tc>
        <w:tc>
          <w:tcPr>
            <w:tcW w:w="3356" w:type="dxa"/>
            <w:shd w:val="clear" w:color="auto" w:fill="auto"/>
          </w:tcPr>
          <w:p w14:paraId="3AAF301F" w14:textId="77777777" w:rsidR="004929AE" w:rsidRPr="003B5736" w:rsidRDefault="00534E30" w:rsidP="003B5736">
            <w:pPr>
              <w:spacing w:after="0" w:line="240" w:lineRule="auto"/>
            </w:pPr>
            <w:r w:rsidRPr="003B5736">
              <w:t>Hourly Rainfall</w:t>
            </w:r>
          </w:p>
        </w:tc>
        <w:tc>
          <w:tcPr>
            <w:tcW w:w="2762" w:type="dxa"/>
            <w:shd w:val="clear" w:color="auto" w:fill="auto"/>
          </w:tcPr>
          <w:p w14:paraId="6DD5DA1E" w14:textId="77777777" w:rsidR="004929AE" w:rsidRPr="003B5736" w:rsidRDefault="00534E30" w:rsidP="003B5736">
            <w:pPr>
              <w:spacing w:after="0" w:line="240" w:lineRule="auto"/>
            </w:pPr>
            <w:del w:id="14" w:author="Steve Cauduro" w:date="2020-03-18T14:33:00Z">
              <w:r w:rsidRPr="003B5736" w:rsidDel="00F42859">
                <w:delText>N/Ap</w:delText>
              </w:r>
            </w:del>
            <w:ins w:id="15" w:author="Steve Cauduro" w:date="2020-03-18T14:33:00Z">
              <w:r w:rsidR="00F42859" w:rsidRPr="003B5736">
                <w:t>N/A</w:t>
              </w:r>
            </w:ins>
          </w:p>
        </w:tc>
      </w:tr>
      <w:tr w:rsidR="004929AE" w:rsidRPr="003B5736" w14:paraId="0FED33E3" w14:textId="77777777" w:rsidTr="003B5736">
        <w:tc>
          <w:tcPr>
            <w:tcW w:w="2849" w:type="dxa"/>
            <w:shd w:val="clear" w:color="auto" w:fill="auto"/>
          </w:tcPr>
          <w:p w14:paraId="4DB5A90D" w14:textId="77777777" w:rsidR="004929AE" w:rsidRPr="003B5736" w:rsidRDefault="004929AE" w:rsidP="003B5736">
            <w:pPr>
              <w:spacing w:after="0" w:line="240" w:lineRule="auto"/>
            </w:pPr>
            <w:r w:rsidRPr="003B5736">
              <w:t>Last_Hour_Total</w:t>
            </w:r>
          </w:p>
        </w:tc>
        <w:tc>
          <w:tcPr>
            <w:tcW w:w="1414" w:type="dxa"/>
            <w:shd w:val="clear" w:color="auto" w:fill="auto"/>
          </w:tcPr>
          <w:p w14:paraId="4D233E13" w14:textId="77777777" w:rsidR="004929AE" w:rsidRPr="003B5736" w:rsidRDefault="00EE78E4" w:rsidP="003B5736">
            <w:pPr>
              <w:spacing w:after="0" w:line="240" w:lineRule="auto"/>
            </w:pPr>
            <w:r w:rsidRPr="003B5736">
              <w:t>Mandatory</w:t>
            </w:r>
          </w:p>
        </w:tc>
        <w:tc>
          <w:tcPr>
            <w:tcW w:w="2147" w:type="dxa"/>
            <w:shd w:val="clear" w:color="auto" w:fill="auto"/>
          </w:tcPr>
          <w:p w14:paraId="5C113D63" w14:textId="77777777" w:rsidR="004929AE" w:rsidRPr="003B5736" w:rsidRDefault="00EE78E4" w:rsidP="003B5736">
            <w:pPr>
              <w:spacing w:after="0" w:line="240" w:lineRule="auto"/>
            </w:pPr>
            <w:r w:rsidRPr="003B5736">
              <w:rPr>
                <w:i/>
              </w:rPr>
              <w:t>Tagname.</w:t>
            </w:r>
            <w:r w:rsidRPr="003B5736">
              <w:t>AI_YH</w:t>
            </w:r>
          </w:p>
        </w:tc>
        <w:tc>
          <w:tcPr>
            <w:tcW w:w="3356" w:type="dxa"/>
            <w:shd w:val="clear" w:color="auto" w:fill="auto"/>
          </w:tcPr>
          <w:p w14:paraId="1C6CDAAE" w14:textId="77777777" w:rsidR="004929AE" w:rsidRPr="003B5736" w:rsidRDefault="00534E30" w:rsidP="003B5736">
            <w:pPr>
              <w:spacing w:after="0" w:line="240" w:lineRule="auto"/>
            </w:pPr>
            <w:r w:rsidRPr="003B5736">
              <w:t>Last Hour Rainfall</w:t>
            </w:r>
          </w:p>
        </w:tc>
        <w:tc>
          <w:tcPr>
            <w:tcW w:w="2762" w:type="dxa"/>
            <w:shd w:val="clear" w:color="auto" w:fill="auto"/>
          </w:tcPr>
          <w:p w14:paraId="170E0547" w14:textId="77777777" w:rsidR="004929AE" w:rsidRPr="003B5736" w:rsidRDefault="00534E30" w:rsidP="003B5736">
            <w:pPr>
              <w:spacing w:after="0" w:line="240" w:lineRule="auto"/>
            </w:pPr>
            <w:del w:id="16" w:author="Steve Cauduro" w:date="2020-03-18T14:33:00Z">
              <w:r w:rsidRPr="003B5736" w:rsidDel="00F42859">
                <w:delText>N/Ap</w:delText>
              </w:r>
            </w:del>
            <w:ins w:id="17" w:author="Steve Cauduro" w:date="2020-03-18T14:33:00Z">
              <w:r w:rsidR="00F42859" w:rsidRPr="003B5736">
                <w:t>N/A</w:t>
              </w:r>
            </w:ins>
          </w:p>
        </w:tc>
      </w:tr>
      <w:tr w:rsidR="004929AE" w:rsidRPr="003B5736" w14:paraId="581D5EEC" w14:textId="77777777" w:rsidTr="003B5736">
        <w:tc>
          <w:tcPr>
            <w:tcW w:w="2849" w:type="dxa"/>
            <w:shd w:val="clear" w:color="auto" w:fill="auto"/>
          </w:tcPr>
          <w:p w14:paraId="19EC3CB2" w14:textId="77777777" w:rsidR="004929AE" w:rsidRPr="003B5736" w:rsidRDefault="004929AE" w:rsidP="003B5736">
            <w:pPr>
              <w:spacing w:after="0" w:line="240" w:lineRule="auto"/>
            </w:pPr>
            <w:r w:rsidRPr="003B5736">
              <w:t>Day_Total</w:t>
            </w:r>
          </w:p>
        </w:tc>
        <w:tc>
          <w:tcPr>
            <w:tcW w:w="1414" w:type="dxa"/>
            <w:shd w:val="clear" w:color="auto" w:fill="auto"/>
          </w:tcPr>
          <w:p w14:paraId="16E1391B" w14:textId="77777777" w:rsidR="004929AE" w:rsidRPr="003B5736" w:rsidRDefault="00EE78E4" w:rsidP="003B5736">
            <w:pPr>
              <w:spacing w:after="0" w:line="240" w:lineRule="auto"/>
            </w:pPr>
            <w:r w:rsidRPr="003B5736">
              <w:t>Mandatory</w:t>
            </w:r>
          </w:p>
        </w:tc>
        <w:tc>
          <w:tcPr>
            <w:tcW w:w="2147" w:type="dxa"/>
            <w:shd w:val="clear" w:color="auto" w:fill="auto"/>
          </w:tcPr>
          <w:p w14:paraId="59587C60" w14:textId="77777777" w:rsidR="004929AE" w:rsidRPr="003B5736" w:rsidRDefault="00EE78E4" w:rsidP="003B5736">
            <w:pPr>
              <w:spacing w:after="0" w:line="240" w:lineRule="auto"/>
            </w:pPr>
            <w:r w:rsidRPr="003B5736">
              <w:rPr>
                <w:i/>
              </w:rPr>
              <w:t>Tagname.</w:t>
            </w:r>
            <w:r w:rsidRPr="003B5736">
              <w:t>AI_TD</w:t>
            </w:r>
          </w:p>
        </w:tc>
        <w:tc>
          <w:tcPr>
            <w:tcW w:w="3356" w:type="dxa"/>
            <w:shd w:val="clear" w:color="auto" w:fill="auto"/>
          </w:tcPr>
          <w:p w14:paraId="32A8583A" w14:textId="77777777" w:rsidR="004929AE" w:rsidRPr="003B5736" w:rsidRDefault="00534E30" w:rsidP="003B5736">
            <w:pPr>
              <w:spacing w:after="0" w:line="240" w:lineRule="auto"/>
            </w:pPr>
            <w:r w:rsidRPr="003B5736">
              <w:t xml:space="preserve">Rainfall Today </w:t>
            </w:r>
          </w:p>
        </w:tc>
        <w:tc>
          <w:tcPr>
            <w:tcW w:w="2762" w:type="dxa"/>
            <w:shd w:val="clear" w:color="auto" w:fill="auto"/>
          </w:tcPr>
          <w:p w14:paraId="7F4D6B61" w14:textId="77777777" w:rsidR="004929AE" w:rsidRPr="003B5736" w:rsidRDefault="00534E30" w:rsidP="003B5736">
            <w:pPr>
              <w:spacing w:after="0" w:line="240" w:lineRule="auto"/>
            </w:pPr>
            <w:del w:id="18" w:author="Steve Cauduro" w:date="2020-03-18T14:33:00Z">
              <w:r w:rsidRPr="003B5736" w:rsidDel="00F42859">
                <w:delText>N/Ap</w:delText>
              </w:r>
            </w:del>
            <w:ins w:id="19" w:author="Steve Cauduro" w:date="2020-03-18T14:33:00Z">
              <w:r w:rsidR="00F42859" w:rsidRPr="003B5736">
                <w:t>N/A</w:t>
              </w:r>
            </w:ins>
          </w:p>
        </w:tc>
      </w:tr>
      <w:tr w:rsidR="004929AE" w:rsidRPr="003B5736" w14:paraId="71905824" w14:textId="77777777" w:rsidTr="003B5736">
        <w:tc>
          <w:tcPr>
            <w:tcW w:w="2849" w:type="dxa"/>
            <w:shd w:val="clear" w:color="auto" w:fill="auto"/>
          </w:tcPr>
          <w:p w14:paraId="79CF7925" w14:textId="77777777" w:rsidR="004929AE" w:rsidRPr="003B5736" w:rsidRDefault="004929AE" w:rsidP="003B5736">
            <w:pPr>
              <w:spacing w:after="0" w:line="240" w:lineRule="auto"/>
            </w:pPr>
            <w:r w:rsidRPr="003B5736">
              <w:t>Last_Day_Total</w:t>
            </w:r>
          </w:p>
        </w:tc>
        <w:tc>
          <w:tcPr>
            <w:tcW w:w="1414" w:type="dxa"/>
            <w:shd w:val="clear" w:color="auto" w:fill="auto"/>
          </w:tcPr>
          <w:p w14:paraId="2767727C" w14:textId="77777777" w:rsidR="004929AE" w:rsidRPr="003B5736" w:rsidRDefault="00EE78E4" w:rsidP="003B5736">
            <w:pPr>
              <w:spacing w:after="0" w:line="240" w:lineRule="auto"/>
            </w:pPr>
            <w:r w:rsidRPr="003B5736">
              <w:t>Mandatory</w:t>
            </w:r>
          </w:p>
        </w:tc>
        <w:tc>
          <w:tcPr>
            <w:tcW w:w="2147" w:type="dxa"/>
            <w:shd w:val="clear" w:color="auto" w:fill="auto"/>
          </w:tcPr>
          <w:p w14:paraId="469FC435" w14:textId="77777777" w:rsidR="004929AE" w:rsidRPr="003B5736" w:rsidRDefault="00EE78E4" w:rsidP="003B5736">
            <w:pPr>
              <w:spacing w:after="0" w:line="240" w:lineRule="auto"/>
            </w:pPr>
            <w:r w:rsidRPr="003B5736">
              <w:rPr>
                <w:i/>
              </w:rPr>
              <w:t>Tagname.</w:t>
            </w:r>
            <w:r w:rsidRPr="003B5736">
              <w:t>AI_YT</w:t>
            </w:r>
          </w:p>
        </w:tc>
        <w:tc>
          <w:tcPr>
            <w:tcW w:w="3356" w:type="dxa"/>
            <w:shd w:val="clear" w:color="auto" w:fill="auto"/>
          </w:tcPr>
          <w:p w14:paraId="7A36F1D4" w14:textId="77777777" w:rsidR="004929AE" w:rsidRPr="003B5736" w:rsidRDefault="00534E30" w:rsidP="003B5736">
            <w:pPr>
              <w:spacing w:after="0" w:line="240" w:lineRule="auto"/>
            </w:pPr>
            <w:r w:rsidRPr="003B5736">
              <w:t>Rainfall Yesterday</w:t>
            </w:r>
          </w:p>
        </w:tc>
        <w:tc>
          <w:tcPr>
            <w:tcW w:w="2762" w:type="dxa"/>
            <w:shd w:val="clear" w:color="auto" w:fill="auto"/>
          </w:tcPr>
          <w:p w14:paraId="28E84448" w14:textId="77777777" w:rsidR="004929AE" w:rsidRPr="003B5736" w:rsidRDefault="00534E30" w:rsidP="003B5736">
            <w:pPr>
              <w:spacing w:after="0" w:line="240" w:lineRule="auto"/>
            </w:pPr>
            <w:del w:id="20" w:author="Steve Cauduro" w:date="2020-03-18T14:33:00Z">
              <w:r w:rsidRPr="003B5736" w:rsidDel="00F42859">
                <w:delText>N/Ap</w:delText>
              </w:r>
            </w:del>
            <w:ins w:id="21" w:author="Steve Cauduro" w:date="2020-03-18T14:33:00Z">
              <w:r w:rsidR="00F42859" w:rsidRPr="003B5736">
                <w:t>N/A</w:t>
              </w:r>
            </w:ins>
          </w:p>
        </w:tc>
      </w:tr>
      <w:tr w:rsidR="004929AE" w:rsidRPr="003B5736" w14:paraId="6C0F5074" w14:textId="77777777" w:rsidTr="003B5736">
        <w:tc>
          <w:tcPr>
            <w:tcW w:w="2849" w:type="dxa"/>
            <w:shd w:val="clear" w:color="auto" w:fill="auto"/>
          </w:tcPr>
          <w:p w14:paraId="4992630D" w14:textId="77777777" w:rsidR="004929AE" w:rsidRPr="003B5736" w:rsidRDefault="004929AE" w:rsidP="003B5736">
            <w:pPr>
              <w:spacing w:after="0" w:line="240" w:lineRule="auto"/>
            </w:pPr>
            <w:r w:rsidRPr="003B5736">
              <w:t>Week_Total</w:t>
            </w:r>
          </w:p>
        </w:tc>
        <w:tc>
          <w:tcPr>
            <w:tcW w:w="1414" w:type="dxa"/>
            <w:shd w:val="clear" w:color="auto" w:fill="auto"/>
          </w:tcPr>
          <w:p w14:paraId="0FEEBAE0" w14:textId="77777777" w:rsidR="004929AE" w:rsidRPr="003B5736" w:rsidRDefault="00EE78E4" w:rsidP="003B5736">
            <w:pPr>
              <w:spacing w:after="0" w:line="240" w:lineRule="auto"/>
            </w:pPr>
            <w:r w:rsidRPr="003B5736">
              <w:t>Mandatory</w:t>
            </w:r>
          </w:p>
        </w:tc>
        <w:tc>
          <w:tcPr>
            <w:tcW w:w="2147" w:type="dxa"/>
            <w:shd w:val="clear" w:color="auto" w:fill="auto"/>
          </w:tcPr>
          <w:p w14:paraId="5483CBFC" w14:textId="77777777" w:rsidR="004929AE" w:rsidRPr="003B5736" w:rsidRDefault="00EE78E4" w:rsidP="003B5736">
            <w:pPr>
              <w:spacing w:after="0" w:line="240" w:lineRule="auto"/>
            </w:pPr>
            <w:r w:rsidRPr="003B5736">
              <w:rPr>
                <w:i/>
              </w:rPr>
              <w:t>Tagname.</w:t>
            </w:r>
            <w:r w:rsidRPr="003B5736">
              <w:t>AI_WT</w:t>
            </w:r>
          </w:p>
        </w:tc>
        <w:tc>
          <w:tcPr>
            <w:tcW w:w="3356" w:type="dxa"/>
            <w:shd w:val="clear" w:color="auto" w:fill="auto"/>
          </w:tcPr>
          <w:p w14:paraId="5F356D9E" w14:textId="77777777" w:rsidR="004929AE" w:rsidRPr="003B5736" w:rsidRDefault="00534E30" w:rsidP="003B5736">
            <w:pPr>
              <w:spacing w:after="0" w:line="240" w:lineRule="auto"/>
            </w:pPr>
            <w:r w:rsidRPr="003B5736">
              <w:t>Rainfall This Week</w:t>
            </w:r>
          </w:p>
        </w:tc>
        <w:tc>
          <w:tcPr>
            <w:tcW w:w="2762" w:type="dxa"/>
            <w:shd w:val="clear" w:color="auto" w:fill="auto"/>
          </w:tcPr>
          <w:p w14:paraId="1FBB35E5" w14:textId="77777777" w:rsidR="004929AE" w:rsidRPr="003B5736" w:rsidRDefault="00534E30" w:rsidP="003B5736">
            <w:pPr>
              <w:spacing w:after="0" w:line="240" w:lineRule="auto"/>
            </w:pPr>
            <w:del w:id="22" w:author="Steve Cauduro" w:date="2020-03-18T14:33:00Z">
              <w:r w:rsidRPr="003B5736" w:rsidDel="00F42859">
                <w:delText>N/Ap</w:delText>
              </w:r>
            </w:del>
            <w:ins w:id="23" w:author="Steve Cauduro" w:date="2020-03-18T14:33:00Z">
              <w:r w:rsidR="00F42859" w:rsidRPr="003B5736">
                <w:t>N/A</w:t>
              </w:r>
            </w:ins>
          </w:p>
        </w:tc>
      </w:tr>
      <w:tr w:rsidR="004929AE" w:rsidRPr="003B5736" w14:paraId="60B08AEC" w14:textId="77777777" w:rsidTr="003B5736">
        <w:tc>
          <w:tcPr>
            <w:tcW w:w="2849" w:type="dxa"/>
            <w:shd w:val="clear" w:color="auto" w:fill="auto"/>
          </w:tcPr>
          <w:p w14:paraId="228E702C" w14:textId="77777777" w:rsidR="004929AE" w:rsidRPr="003B5736" w:rsidRDefault="004929AE" w:rsidP="003B5736">
            <w:pPr>
              <w:spacing w:after="0" w:line="240" w:lineRule="auto"/>
            </w:pPr>
            <w:r w:rsidRPr="003B5736">
              <w:t>Last_Week_Total</w:t>
            </w:r>
          </w:p>
        </w:tc>
        <w:tc>
          <w:tcPr>
            <w:tcW w:w="1414" w:type="dxa"/>
            <w:shd w:val="clear" w:color="auto" w:fill="auto"/>
          </w:tcPr>
          <w:p w14:paraId="4D720F8A" w14:textId="77777777" w:rsidR="004929AE" w:rsidRPr="003B5736" w:rsidRDefault="00EE78E4" w:rsidP="003B5736">
            <w:pPr>
              <w:spacing w:after="0" w:line="240" w:lineRule="auto"/>
            </w:pPr>
            <w:r w:rsidRPr="003B5736">
              <w:t>Mandatory</w:t>
            </w:r>
          </w:p>
        </w:tc>
        <w:tc>
          <w:tcPr>
            <w:tcW w:w="2147" w:type="dxa"/>
            <w:shd w:val="clear" w:color="auto" w:fill="auto"/>
          </w:tcPr>
          <w:p w14:paraId="2BCB0CE2" w14:textId="77777777" w:rsidR="004929AE" w:rsidRPr="003B5736" w:rsidRDefault="00EE78E4" w:rsidP="003B5736">
            <w:pPr>
              <w:spacing w:after="0" w:line="240" w:lineRule="auto"/>
            </w:pPr>
            <w:r w:rsidRPr="003B5736">
              <w:rPr>
                <w:i/>
              </w:rPr>
              <w:t>Tagname.</w:t>
            </w:r>
            <w:r w:rsidRPr="003B5736">
              <w:t>AI_YW</w:t>
            </w:r>
          </w:p>
        </w:tc>
        <w:tc>
          <w:tcPr>
            <w:tcW w:w="3356" w:type="dxa"/>
            <w:shd w:val="clear" w:color="auto" w:fill="auto"/>
          </w:tcPr>
          <w:p w14:paraId="27B9F539" w14:textId="77777777" w:rsidR="004929AE" w:rsidRPr="003B5736" w:rsidRDefault="00534E30" w:rsidP="003B5736">
            <w:pPr>
              <w:spacing w:after="0" w:line="240" w:lineRule="auto"/>
            </w:pPr>
            <w:r w:rsidRPr="003B5736">
              <w:t>Rainfall Last Week</w:t>
            </w:r>
          </w:p>
        </w:tc>
        <w:tc>
          <w:tcPr>
            <w:tcW w:w="2762" w:type="dxa"/>
            <w:shd w:val="clear" w:color="auto" w:fill="auto"/>
          </w:tcPr>
          <w:p w14:paraId="24014B40" w14:textId="77777777" w:rsidR="004929AE" w:rsidRPr="003B5736" w:rsidRDefault="00534E30" w:rsidP="003B5736">
            <w:pPr>
              <w:spacing w:after="0" w:line="240" w:lineRule="auto"/>
            </w:pPr>
            <w:del w:id="24" w:author="Steve Cauduro" w:date="2020-03-18T14:33:00Z">
              <w:r w:rsidRPr="003B5736" w:rsidDel="00F42859">
                <w:delText>N/Ap</w:delText>
              </w:r>
            </w:del>
            <w:ins w:id="25" w:author="Steve Cauduro" w:date="2020-03-18T14:33:00Z">
              <w:r w:rsidR="00F42859" w:rsidRPr="003B5736">
                <w:t>N/A</w:t>
              </w:r>
            </w:ins>
          </w:p>
        </w:tc>
      </w:tr>
      <w:tr w:rsidR="004929AE" w:rsidRPr="003B5736" w14:paraId="0731EE16" w14:textId="77777777" w:rsidTr="003B5736">
        <w:tc>
          <w:tcPr>
            <w:tcW w:w="2849" w:type="dxa"/>
            <w:shd w:val="clear" w:color="auto" w:fill="auto"/>
          </w:tcPr>
          <w:p w14:paraId="6FCE742C" w14:textId="77777777" w:rsidR="004929AE" w:rsidRPr="003B5736" w:rsidRDefault="00EE78E4" w:rsidP="003B5736">
            <w:pPr>
              <w:spacing w:after="0" w:line="240" w:lineRule="auto"/>
            </w:pPr>
            <w:r w:rsidRPr="003B5736">
              <w:t>Month_Total</w:t>
            </w:r>
          </w:p>
        </w:tc>
        <w:tc>
          <w:tcPr>
            <w:tcW w:w="1414" w:type="dxa"/>
            <w:shd w:val="clear" w:color="auto" w:fill="auto"/>
          </w:tcPr>
          <w:p w14:paraId="5E4BA029" w14:textId="77777777" w:rsidR="004929AE" w:rsidRPr="003B5736" w:rsidRDefault="00EE78E4" w:rsidP="003B5736">
            <w:pPr>
              <w:spacing w:after="0" w:line="240" w:lineRule="auto"/>
            </w:pPr>
            <w:r w:rsidRPr="003B5736">
              <w:t>Mandatory</w:t>
            </w:r>
          </w:p>
        </w:tc>
        <w:tc>
          <w:tcPr>
            <w:tcW w:w="2147" w:type="dxa"/>
            <w:shd w:val="clear" w:color="auto" w:fill="auto"/>
          </w:tcPr>
          <w:p w14:paraId="164C3F8E" w14:textId="77777777" w:rsidR="004929AE" w:rsidRPr="003B5736" w:rsidRDefault="00EE78E4" w:rsidP="003B5736">
            <w:pPr>
              <w:spacing w:after="0" w:line="240" w:lineRule="auto"/>
            </w:pPr>
            <w:r w:rsidRPr="003B5736">
              <w:rPr>
                <w:i/>
              </w:rPr>
              <w:t>Tagname.</w:t>
            </w:r>
            <w:r w:rsidRPr="003B5736">
              <w:t>AI_MT</w:t>
            </w:r>
          </w:p>
        </w:tc>
        <w:tc>
          <w:tcPr>
            <w:tcW w:w="3356" w:type="dxa"/>
            <w:shd w:val="clear" w:color="auto" w:fill="auto"/>
          </w:tcPr>
          <w:p w14:paraId="062EEB54" w14:textId="77777777" w:rsidR="004929AE" w:rsidRPr="003B5736" w:rsidRDefault="00534E30" w:rsidP="003B5736">
            <w:pPr>
              <w:spacing w:after="0" w:line="240" w:lineRule="auto"/>
            </w:pPr>
            <w:r w:rsidRPr="003B5736">
              <w:t>Rainfall This Month</w:t>
            </w:r>
          </w:p>
        </w:tc>
        <w:tc>
          <w:tcPr>
            <w:tcW w:w="2762" w:type="dxa"/>
            <w:shd w:val="clear" w:color="auto" w:fill="auto"/>
          </w:tcPr>
          <w:p w14:paraId="5106A698" w14:textId="77777777" w:rsidR="004929AE" w:rsidRPr="003B5736" w:rsidRDefault="00534E30" w:rsidP="003B5736">
            <w:pPr>
              <w:spacing w:after="0" w:line="240" w:lineRule="auto"/>
            </w:pPr>
            <w:del w:id="26" w:author="Steve Cauduro" w:date="2020-03-18T14:33:00Z">
              <w:r w:rsidRPr="003B5736" w:rsidDel="00F42859">
                <w:delText>N/Ap</w:delText>
              </w:r>
            </w:del>
            <w:ins w:id="27" w:author="Steve Cauduro" w:date="2020-03-18T14:33:00Z">
              <w:r w:rsidR="00F42859" w:rsidRPr="003B5736">
                <w:t>N/A</w:t>
              </w:r>
            </w:ins>
          </w:p>
        </w:tc>
      </w:tr>
      <w:tr w:rsidR="004929AE" w:rsidRPr="003B5736" w14:paraId="58ACCEB4" w14:textId="77777777" w:rsidTr="003B5736">
        <w:tc>
          <w:tcPr>
            <w:tcW w:w="2849" w:type="dxa"/>
            <w:shd w:val="clear" w:color="auto" w:fill="auto"/>
          </w:tcPr>
          <w:p w14:paraId="218785CE" w14:textId="77777777" w:rsidR="004929AE" w:rsidRPr="003B5736" w:rsidRDefault="00EE78E4" w:rsidP="003B5736">
            <w:pPr>
              <w:spacing w:after="0" w:line="240" w:lineRule="auto"/>
            </w:pPr>
            <w:r w:rsidRPr="003B5736">
              <w:t>Last_Month_Total</w:t>
            </w:r>
          </w:p>
        </w:tc>
        <w:tc>
          <w:tcPr>
            <w:tcW w:w="1414" w:type="dxa"/>
            <w:shd w:val="clear" w:color="auto" w:fill="auto"/>
          </w:tcPr>
          <w:p w14:paraId="6724F212" w14:textId="77777777" w:rsidR="004929AE" w:rsidRPr="003B5736" w:rsidRDefault="00EE78E4" w:rsidP="003B5736">
            <w:pPr>
              <w:spacing w:after="0" w:line="240" w:lineRule="auto"/>
            </w:pPr>
            <w:r w:rsidRPr="003B5736">
              <w:t>Mandatory</w:t>
            </w:r>
          </w:p>
        </w:tc>
        <w:tc>
          <w:tcPr>
            <w:tcW w:w="2147" w:type="dxa"/>
            <w:shd w:val="clear" w:color="auto" w:fill="auto"/>
          </w:tcPr>
          <w:p w14:paraId="0F678C43" w14:textId="77777777" w:rsidR="004929AE" w:rsidRPr="003B5736" w:rsidRDefault="00EE78E4" w:rsidP="003B5736">
            <w:pPr>
              <w:spacing w:after="0" w:line="240" w:lineRule="auto"/>
            </w:pPr>
            <w:r w:rsidRPr="003B5736">
              <w:rPr>
                <w:i/>
              </w:rPr>
              <w:t>Tagname.</w:t>
            </w:r>
            <w:r w:rsidRPr="003B5736">
              <w:t>AI_YM</w:t>
            </w:r>
          </w:p>
        </w:tc>
        <w:tc>
          <w:tcPr>
            <w:tcW w:w="3356" w:type="dxa"/>
            <w:shd w:val="clear" w:color="auto" w:fill="auto"/>
          </w:tcPr>
          <w:p w14:paraId="127C9326" w14:textId="77777777" w:rsidR="004929AE" w:rsidRPr="003B5736" w:rsidRDefault="00534E30" w:rsidP="003B5736">
            <w:pPr>
              <w:spacing w:after="0" w:line="240" w:lineRule="auto"/>
            </w:pPr>
            <w:r w:rsidRPr="003B5736">
              <w:t>Rainfall Last Month</w:t>
            </w:r>
          </w:p>
        </w:tc>
        <w:tc>
          <w:tcPr>
            <w:tcW w:w="2762" w:type="dxa"/>
            <w:shd w:val="clear" w:color="auto" w:fill="auto"/>
          </w:tcPr>
          <w:p w14:paraId="5025E41B" w14:textId="77777777" w:rsidR="004929AE" w:rsidRPr="003B5736" w:rsidRDefault="00534E30" w:rsidP="003B5736">
            <w:pPr>
              <w:spacing w:after="0" w:line="240" w:lineRule="auto"/>
            </w:pPr>
            <w:del w:id="28" w:author="Steve Cauduro" w:date="2020-03-18T14:33:00Z">
              <w:r w:rsidRPr="003B5736" w:rsidDel="00F42859">
                <w:delText>N/Ap</w:delText>
              </w:r>
            </w:del>
            <w:ins w:id="29" w:author="Steve Cauduro" w:date="2020-03-18T14:33:00Z">
              <w:r w:rsidR="00F42859" w:rsidRPr="003B5736">
                <w:t>N/A</w:t>
              </w:r>
            </w:ins>
          </w:p>
        </w:tc>
      </w:tr>
      <w:tr w:rsidR="004929AE" w:rsidRPr="003B5736" w14:paraId="072B5502" w14:textId="77777777" w:rsidTr="003B5736">
        <w:tc>
          <w:tcPr>
            <w:tcW w:w="2849" w:type="dxa"/>
            <w:shd w:val="clear" w:color="auto" w:fill="auto"/>
          </w:tcPr>
          <w:p w14:paraId="7882A2A2" w14:textId="77777777" w:rsidR="004929AE" w:rsidRPr="003B5736" w:rsidRDefault="00EE78E4" w:rsidP="003B5736">
            <w:pPr>
              <w:spacing w:after="0" w:line="240" w:lineRule="auto"/>
            </w:pPr>
            <w:r w:rsidRPr="003B5736">
              <w:t>Year_Total</w:t>
            </w:r>
          </w:p>
        </w:tc>
        <w:tc>
          <w:tcPr>
            <w:tcW w:w="1414" w:type="dxa"/>
            <w:shd w:val="clear" w:color="auto" w:fill="auto"/>
          </w:tcPr>
          <w:p w14:paraId="46A6197C" w14:textId="77777777" w:rsidR="004929AE" w:rsidRPr="003B5736" w:rsidRDefault="00EE78E4" w:rsidP="003B5736">
            <w:pPr>
              <w:spacing w:after="0" w:line="240" w:lineRule="auto"/>
            </w:pPr>
            <w:r w:rsidRPr="003B5736">
              <w:t>Mandatory</w:t>
            </w:r>
          </w:p>
        </w:tc>
        <w:tc>
          <w:tcPr>
            <w:tcW w:w="2147" w:type="dxa"/>
            <w:shd w:val="clear" w:color="auto" w:fill="auto"/>
          </w:tcPr>
          <w:p w14:paraId="6D2C94F8" w14:textId="77777777" w:rsidR="004929AE" w:rsidRPr="003B5736" w:rsidRDefault="00EE78E4" w:rsidP="003B5736">
            <w:pPr>
              <w:spacing w:after="0" w:line="240" w:lineRule="auto"/>
            </w:pPr>
            <w:r w:rsidRPr="003B5736">
              <w:rPr>
                <w:i/>
              </w:rPr>
              <w:t>Tagname.</w:t>
            </w:r>
            <w:r w:rsidRPr="003B5736">
              <w:t>AI_TY</w:t>
            </w:r>
          </w:p>
        </w:tc>
        <w:tc>
          <w:tcPr>
            <w:tcW w:w="3356" w:type="dxa"/>
            <w:shd w:val="clear" w:color="auto" w:fill="auto"/>
          </w:tcPr>
          <w:p w14:paraId="625BCFA6" w14:textId="77777777" w:rsidR="004929AE" w:rsidRPr="003B5736" w:rsidRDefault="00534E30" w:rsidP="003B5736">
            <w:pPr>
              <w:spacing w:after="0" w:line="240" w:lineRule="auto"/>
            </w:pPr>
            <w:r w:rsidRPr="003B5736">
              <w:t>Rainfall This Year</w:t>
            </w:r>
          </w:p>
        </w:tc>
        <w:tc>
          <w:tcPr>
            <w:tcW w:w="2762" w:type="dxa"/>
            <w:shd w:val="clear" w:color="auto" w:fill="auto"/>
          </w:tcPr>
          <w:p w14:paraId="773A0053" w14:textId="77777777" w:rsidR="004929AE" w:rsidRPr="003B5736" w:rsidRDefault="00534E30" w:rsidP="003B5736">
            <w:pPr>
              <w:spacing w:after="0" w:line="240" w:lineRule="auto"/>
            </w:pPr>
            <w:del w:id="30" w:author="Steve Cauduro" w:date="2020-03-18T14:33:00Z">
              <w:r w:rsidRPr="003B5736" w:rsidDel="00F42859">
                <w:delText>N/Ap</w:delText>
              </w:r>
            </w:del>
            <w:ins w:id="31" w:author="Steve Cauduro" w:date="2020-03-18T14:33:00Z">
              <w:r w:rsidR="00F42859" w:rsidRPr="003B5736">
                <w:t>N/A</w:t>
              </w:r>
            </w:ins>
          </w:p>
        </w:tc>
      </w:tr>
      <w:tr w:rsidR="004929AE" w:rsidRPr="003B5736" w14:paraId="21D87E92" w14:textId="77777777" w:rsidTr="003B5736">
        <w:tc>
          <w:tcPr>
            <w:tcW w:w="2849" w:type="dxa"/>
            <w:shd w:val="clear" w:color="auto" w:fill="auto"/>
          </w:tcPr>
          <w:p w14:paraId="2468F416" w14:textId="77777777" w:rsidR="004929AE" w:rsidRPr="003B5736" w:rsidRDefault="00EE78E4" w:rsidP="003B5736">
            <w:pPr>
              <w:spacing w:after="0" w:line="240" w:lineRule="auto"/>
            </w:pPr>
            <w:r w:rsidRPr="003B5736">
              <w:t>Last_Year_Total</w:t>
            </w:r>
          </w:p>
        </w:tc>
        <w:tc>
          <w:tcPr>
            <w:tcW w:w="1414" w:type="dxa"/>
            <w:shd w:val="clear" w:color="auto" w:fill="auto"/>
          </w:tcPr>
          <w:p w14:paraId="6968B8F8" w14:textId="77777777" w:rsidR="004929AE" w:rsidRPr="003B5736" w:rsidRDefault="00EE78E4" w:rsidP="003B5736">
            <w:pPr>
              <w:spacing w:after="0" w:line="240" w:lineRule="auto"/>
            </w:pPr>
            <w:r w:rsidRPr="003B5736">
              <w:t>Mandatory</w:t>
            </w:r>
          </w:p>
        </w:tc>
        <w:tc>
          <w:tcPr>
            <w:tcW w:w="2147" w:type="dxa"/>
            <w:shd w:val="clear" w:color="auto" w:fill="auto"/>
          </w:tcPr>
          <w:p w14:paraId="718CFF25" w14:textId="77777777" w:rsidR="004929AE" w:rsidRPr="003B5736" w:rsidRDefault="00EE78E4" w:rsidP="003B5736">
            <w:pPr>
              <w:spacing w:after="0" w:line="240" w:lineRule="auto"/>
            </w:pPr>
            <w:r w:rsidRPr="003B5736">
              <w:rPr>
                <w:i/>
              </w:rPr>
              <w:t>Tagname.</w:t>
            </w:r>
            <w:r w:rsidRPr="003B5736">
              <w:t>AI_YL</w:t>
            </w:r>
          </w:p>
        </w:tc>
        <w:tc>
          <w:tcPr>
            <w:tcW w:w="3356" w:type="dxa"/>
            <w:shd w:val="clear" w:color="auto" w:fill="auto"/>
          </w:tcPr>
          <w:p w14:paraId="492534B6" w14:textId="77777777" w:rsidR="004929AE" w:rsidRPr="003B5736" w:rsidRDefault="00534E30" w:rsidP="003B5736">
            <w:pPr>
              <w:spacing w:after="0" w:line="240" w:lineRule="auto"/>
            </w:pPr>
            <w:r w:rsidRPr="003B5736">
              <w:t>Rainfall Last Year</w:t>
            </w:r>
          </w:p>
        </w:tc>
        <w:tc>
          <w:tcPr>
            <w:tcW w:w="2762" w:type="dxa"/>
            <w:shd w:val="clear" w:color="auto" w:fill="auto"/>
          </w:tcPr>
          <w:p w14:paraId="33641724" w14:textId="77777777" w:rsidR="004929AE" w:rsidRPr="003B5736" w:rsidRDefault="00534E30" w:rsidP="003B5736">
            <w:pPr>
              <w:spacing w:after="0" w:line="240" w:lineRule="auto"/>
            </w:pPr>
            <w:del w:id="32" w:author="Steve Cauduro" w:date="2020-03-18T14:33:00Z">
              <w:r w:rsidRPr="003B5736" w:rsidDel="00F42859">
                <w:delText>N/Ap</w:delText>
              </w:r>
            </w:del>
            <w:ins w:id="33" w:author="Steve Cauduro" w:date="2020-03-18T14:33:00Z">
              <w:r w:rsidR="00F42859" w:rsidRPr="003B5736">
                <w:t>N/A</w:t>
              </w:r>
            </w:ins>
          </w:p>
        </w:tc>
      </w:tr>
      <w:tr w:rsidR="004929AE" w:rsidRPr="003B5736" w14:paraId="358A07D2" w14:textId="77777777" w:rsidTr="003B5736">
        <w:tc>
          <w:tcPr>
            <w:tcW w:w="2849" w:type="dxa"/>
            <w:shd w:val="clear" w:color="auto" w:fill="auto"/>
          </w:tcPr>
          <w:p w14:paraId="097C6D40" w14:textId="77777777" w:rsidR="004929AE" w:rsidRPr="003B5736" w:rsidRDefault="00EE78E4" w:rsidP="003B5736">
            <w:pPr>
              <w:spacing w:after="0" w:line="240" w:lineRule="auto"/>
            </w:pPr>
            <w:r w:rsidRPr="003B5736">
              <w:t>Minute_Reset</w:t>
            </w:r>
          </w:p>
        </w:tc>
        <w:tc>
          <w:tcPr>
            <w:tcW w:w="1414" w:type="dxa"/>
            <w:shd w:val="clear" w:color="auto" w:fill="auto"/>
          </w:tcPr>
          <w:p w14:paraId="0577EB4C" w14:textId="77777777" w:rsidR="004929AE" w:rsidRPr="003B5736" w:rsidRDefault="00EE78E4" w:rsidP="003B5736">
            <w:pPr>
              <w:spacing w:after="0" w:line="240" w:lineRule="auto"/>
            </w:pPr>
            <w:r w:rsidRPr="003B5736">
              <w:t>Mandatory</w:t>
            </w:r>
          </w:p>
        </w:tc>
        <w:tc>
          <w:tcPr>
            <w:tcW w:w="2147" w:type="dxa"/>
            <w:shd w:val="clear" w:color="auto" w:fill="auto"/>
          </w:tcPr>
          <w:p w14:paraId="648A7B2E" w14:textId="77777777" w:rsidR="004929AE" w:rsidRPr="003B5736" w:rsidRDefault="00EE78E4" w:rsidP="003B5736">
            <w:pPr>
              <w:spacing w:after="0" w:line="240" w:lineRule="auto"/>
            </w:pPr>
            <w:r w:rsidRPr="003B5736">
              <w:t>SYS_Minute_Reset</w:t>
            </w:r>
          </w:p>
        </w:tc>
        <w:tc>
          <w:tcPr>
            <w:tcW w:w="3356" w:type="dxa"/>
            <w:shd w:val="clear" w:color="auto" w:fill="auto"/>
          </w:tcPr>
          <w:p w14:paraId="2FA472DF" w14:textId="77777777" w:rsidR="004929AE" w:rsidRPr="003B5736" w:rsidRDefault="003576B8" w:rsidP="003B5736">
            <w:pPr>
              <w:spacing w:after="0" w:line="240" w:lineRule="auto"/>
            </w:pPr>
            <w:r w:rsidRPr="003B5736">
              <w:t>Used for incrementing totalizers</w:t>
            </w:r>
          </w:p>
        </w:tc>
        <w:tc>
          <w:tcPr>
            <w:tcW w:w="2762" w:type="dxa"/>
            <w:shd w:val="clear" w:color="auto" w:fill="auto"/>
          </w:tcPr>
          <w:p w14:paraId="52D7A2B6" w14:textId="77777777" w:rsidR="004929AE" w:rsidRPr="003B5736" w:rsidRDefault="00534E30" w:rsidP="003B5736">
            <w:pPr>
              <w:spacing w:after="0" w:line="240" w:lineRule="auto"/>
            </w:pPr>
            <w:del w:id="34" w:author="Steve Cauduro" w:date="2020-03-18T14:33:00Z">
              <w:r w:rsidRPr="003B5736" w:rsidDel="00F42859">
                <w:delText>N/Ap</w:delText>
              </w:r>
            </w:del>
            <w:ins w:id="35" w:author="Steve Cauduro" w:date="2020-03-18T14:33:00Z">
              <w:r w:rsidR="00F42859" w:rsidRPr="003B5736">
                <w:t>N/A</w:t>
              </w:r>
            </w:ins>
          </w:p>
        </w:tc>
      </w:tr>
      <w:tr w:rsidR="004929AE" w:rsidRPr="003B5736" w14:paraId="0BAB5DC0" w14:textId="77777777" w:rsidTr="003B5736">
        <w:tc>
          <w:tcPr>
            <w:tcW w:w="2849" w:type="dxa"/>
            <w:shd w:val="clear" w:color="auto" w:fill="auto"/>
          </w:tcPr>
          <w:p w14:paraId="0B5AC5C1" w14:textId="77777777" w:rsidR="004929AE" w:rsidRPr="003B5736" w:rsidRDefault="00EE78E4" w:rsidP="003B5736">
            <w:pPr>
              <w:spacing w:after="0" w:line="240" w:lineRule="auto"/>
            </w:pPr>
            <w:r w:rsidRPr="003B5736">
              <w:t>Current_Minute</w:t>
            </w:r>
          </w:p>
        </w:tc>
        <w:tc>
          <w:tcPr>
            <w:tcW w:w="1414" w:type="dxa"/>
            <w:shd w:val="clear" w:color="auto" w:fill="auto"/>
          </w:tcPr>
          <w:p w14:paraId="34613503" w14:textId="77777777" w:rsidR="004929AE" w:rsidRPr="003B5736" w:rsidRDefault="00EE78E4" w:rsidP="003B5736">
            <w:pPr>
              <w:spacing w:after="0" w:line="240" w:lineRule="auto"/>
            </w:pPr>
            <w:r w:rsidRPr="003B5736">
              <w:t>Mandatory</w:t>
            </w:r>
          </w:p>
        </w:tc>
        <w:tc>
          <w:tcPr>
            <w:tcW w:w="2147" w:type="dxa"/>
            <w:shd w:val="clear" w:color="auto" w:fill="auto"/>
          </w:tcPr>
          <w:p w14:paraId="103B7AE6" w14:textId="77777777" w:rsidR="004929AE" w:rsidRPr="003B5736" w:rsidRDefault="00EE78E4" w:rsidP="003B5736">
            <w:pPr>
              <w:spacing w:after="0" w:line="240" w:lineRule="auto"/>
            </w:pPr>
            <w:r w:rsidRPr="003B5736">
              <w:t>SYS_Calendar_This[4]</w:t>
            </w:r>
          </w:p>
        </w:tc>
        <w:tc>
          <w:tcPr>
            <w:tcW w:w="3356" w:type="dxa"/>
            <w:shd w:val="clear" w:color="auto" w:fill="auto"/>
          </w:tcPr>
          <w:p w14:paraId="54E695FB" w14:textId="77777777" w:rsidR="004929AE" w:rsidRPr="003B5736" w:rsidRDefault="003576B8" w:rsidP="003B5736">
            <w:pPr>
              <w:spacing w:after="0" w:line="240" w:lineRule="auto"/>
            </w:pPr>
            <w:r w:rsidRPr="003B5736">
              <w:t>Used for resetting rainfall totalizers</w:t>
            </w:r>
          </w:p>
        </w:tc>
        <w:tc>
          <w:tcPr>
            <w:tcW w:w="2762" w:type="dxa"/>
            <w:shd w:val="clear" w:color="auto" w:fill="auto"/>
          </w:tcPr>
          <w:p w14:paraId="2D14A284" w14:textId="77777777" w:rsidR="004929AE" w:rsidRPr="003B5736" w:rsidRDefault="00534E30" w:rsidP="003B5736">
            <w:pPr>
              <w:spacing w:after="0" w:line="240" w:lineRule="auto"/>
            </w:pPr>
            <w:del w:id="36" w:author="Steve Cauduro" w:date="2020-03-18T14:33:00Z">
              <w:r w:rsidRPr="003B5736" w:rsidDel="00F42859">
                <w:delText>N/Ap</w:delText>
              </w:r>
            </w:del>
            <w:ins w:id="37" w:author="Steve Cauduro" w:date="2020-03-18T14:33:00Z">
              <w:r w:rsidR="00F42859" w:rsidRPr="003B5736">
                <w:t>N/A</w:t>
              </w:r>
            </w:ins>
          </w:p>
        </w:tc>
      </w:tr>
      <w:tr w:rsidR="004929AE" w:rsidRPr="003B5736" w14:paraId="6D22D0DF" w14:textId="77777777" w:rsidTr="003B5736">
        <w:tc>
          <w:tcPr>
            <w:tcW w:w="2849" w:type="dxa"/>
            <w:shd w:val="clear" w:color="auto" w:fill="auto"/>
          </w:tcPr>
          <w:p w14:paraId="48384047" w14:textId="77777777" w:rsidR="004929AE" w:rsidRPr="003B5736" w:rsidRDefault="00EE78E4" w:rsidP="003B5736">
            <w:pPr>
              <w:spacing w:after="0" w:line="240" w:lineRule="auto"/>
            </w:pPr>
            <w:r w:rsidRPr="003B5736">
              <w:t>Hour_Reset</w:t>
            </w:r>
          </w:p>
        </w:tc>
        <w:tc>
          <w:tcPr>
            <w:tcW w:w="1414" w:type="dxa"/>
            <w:shd w:val="clear" w:color="auto" w:fill="auto"/>
          </w:tcPr>
          <w:p w14:paraId="3106C01B" w14:textId="77777777" w:rsidR="004929AE" w:rsidRPr="003B5736" w:rsidRDefault="00EE78E4" w:rsidP="003B5736">
            <w:pPr>
              <w:spacing w:after="0" w:line="240" w:lineRule="auto"/>
            </w:pPr>
            <w:r w:rsidRPr="003B5736">
              <w:t>Mandatory</w:t>
            </w:r>
          </w:p>
        </w:tc>
        <w:tc>
          <w:tcPr>
            <w:tcW w:w="2147" w:type="dxa"/>
            <w:shd w:val="clear" w:color="auto" w:fill="auto"/>
          </w:tcPr>
          <w:p w14:paraId="6B049D41" w14:textId="77777777" w:rsidR="004929AE" w:rsidRPr="003B5736" w:rsidRDefault="00EE78E4" w:rsidP="003B5736">
            <w:pPr>
              <w:spacing w:after="0" w:line="240" w:lineRule="auto"/>
            </w:pPr>
            <w:r w:rsidRPr="003B5736">
              <w:t>SYS_Hour_Reset</w:t>
            </w:r>
          </w:p>
        </w:tc>
        <w:tc>
          <w:tcPr>
            <w:tcW w:w="3356" w:type="dxa"/>
            <w:shd w:val="clear" w:color="auto" w:fill="auto"/>
          </w:tcPr>
          <w:p w14:paraId="2B11B176" w14:textId="77777777" w:rsidR="004929AE" w:rsidRPr="003B5736" w:rsidRDefault="003576B8" w:rsidP="003B5736">
            <w:pPr>
              <w:spacing w:after="0" w:line="240" w:lineRule="auto"/>
            </w:pPr>
            <w:r w:rsidRPr="003B5736">
              <w:t>Used for resetting rainfall totalizers</w:t>
            </w:r>
          </w:p>
        </w:tc>
        <w:tc>
          <w:tcPr>
            <w:tcW w:w="2762" w:type="dxa"/>
            <w:shd w:val="clear" w:color="auto" w:fill="auto"/>
          </w:tcPr>
          <w:p w14:paraId="60D1D69B" w14:textId="77777777" w:rsidR="004929AE" w:rsidRPr="003B5736" w:rsidRDefault="00534E30" w:rsidP="003B5736">
            <w:pPr>
              <w:spacing w:after="0" w:line="240" w:lineRule="auto"/>
            </w:pPr>
            <w:del w:id="38" w:author="Steve Cauduro" w:date="2020-03-18T14:33:00Z">
              <w:r w:rsidRPr="003B5736" w:rsidDel="00F42859">
                <w:delText>N/Ap</w:delText>
              </w:r>
            </w:del>
            <w:ins w:id="39" w:author="Steve Cauduro" w:date="2020-03-18T14:33:00Z">
              <w:r w:rsidR="00F42859" w:rsidRPr="003B5736">
                <w:t>N/A</w:t>
              </w:r>
            </w:ins>
          </w:p>
        </w:tc>
      </w:tr>
      <w:tr w:rsidR="00EE78E4" w:rsidRPr="003B5736" w14:paraId="608C1CAA" w14:textId="77777777" w:rsidTr="003B5736">
        <w:tc>
          <w:tcPr>
            <w:tcW w:w="2849" w:type="dxa"/>
            <w:shd w:val="clear" w:color="auto" w:fill="auto"/>
          </w:tcPr>
          <w:p w14:paraId="6BB3EFAC" w14:textId="77777777" w:rsidR="00EE78E4" w:rsidRPr="003B5736" w:rsidRDefault="00EE78E4" w:rsidP="003B5736">
            <w:pPr>
              <w:spacing w:after="0" w:line="240" w:lineRule="auto"/>
            </w:pPr>
            <w:r w:rsidRPr="003B5736">
              <w:t>Day_Reset</w:t>
            </w:r>
          </w:p>
        </w:tc>
        <w:tc>
          <w:tcPr>
            <w:tcW w:w="1414" w:type="dxa"/>
            <w:shd w:val="clear" w:color="auto" w:fill="auto"/>
          </w:tcPr>
          <w:p w14:paraId="70FE92A4" w14:textId="77777777" w:rsidR="00EE78E4" w:rsidRPr="003B5736" w:rsidRDefault="00EE78E4" w:rsidP="003B5736">
            <w:pPr>
              <w:spacing w:after="0" w:line="240" w:lineRule="auto"/>
            </w:pPr>
            <w:r w:rsidRPr="003B5736">
              <w:t>Mandatory</w:t>
            </w:r>
          </w:p>
        </w:tc>
        <w:tc>
          <w:tcPr>
            <w:tcW w:w="2147" w:type="dxa"/>
            <w:shd w:val="clear" w:color="auto" w:fill="auto"/>
          </w:tcPr>
          <w:p w14:paraId="714C92D7" w14:textId="77777777" w:rsidR="00EE78E4" w:rsidRPr="003B5736" w:rsidRDefault="00EE78E4" w:rsidP="003B5736">
            <w:pPr>
              <w:spacing w:after="0" w:line="240" w:lineRule="auto"/>
            </w:pPr>
            <w:r w:rsidRPr="003B5736">
              <w:t>SYS_Day_Reset</w:t>
            </w:r>
          </w:p>
        </w:tc>
        <w:tc>
          <w:tcPr>
            <w:tcW w:w="3356" w:type="dxa"/>
            <w:shd w:val="clear" w:color="auto" w:fill="auto"/>
          </w:tcPr>
          <w:p w14:paraId="21AA2649" w14:textId="77777777" w:rsidR="00EE78E4" w:rsidRPr="003B5736" w:rsidRDefault="003576B8" w:rsidP="003B5736">
            <w:pPr>
              <w:spacing w:after="0" w:line="240" w:lineRule="auto"/>
            </w:pPr>
            <w:r w:rsidRPr="003B5736">
              <w:t>Used for resetting rainfall totalizers</w:t>
            </w:r>
          </w:p>
        </w:tc>
        <w:tc>
          <w:tcPr>
            <w:tcW w:w="2762" w:type="dxa"/>
            <w:shd w:val="clear" w:color="auto" w:fill="auto"/>
          </w:tcPr>
          <w:p w14:paraId="178B92D1" w14:textId="77777777" w:rsidR="00EE78E4" w:rsidRPr="003B5736" w:rsidRDefault="00534E30" w:rsidP="003B5736">
            <w:pPr>
              <w:spacing w:after="0" w:line="240" w:lineRule="auto"/>
            </w:pPr>
            <w:del w:id="40" w:author="Steve Cauduro" w:date="2020-03-18T14:33:00Z">
              <w:r w:rsidRPr="003B5736" w:rsidDel="00F42859">
                <w:delText>N/Ap</w:delText>
              </w:r>
            </w:del>
            <w:ins w:id="41" w:author="Steve Cauduro" w:date="2020-03-18T14:33:00Z">
              <w:r w:rsidR="00F42859" w:rsidRPr="003B5736">
                <w:t>N/A</w:t>
              </w:r>
            </w:ins>
          </w:p>
        </w:tc>
      </w:tr>
      <w:tr w:rsidR="00EE78E4" w:rsidRPr="003B5736" w14:paraId="1A7E74CB" w14:textId="77777777" w:rsidTr="003B5736">
        <w:tc>
          <w:tcPr>
            <w:tcW w:w="2849" w:type="dxa"/>
            <w:shd w:val="clear" w:color="auto" w:fill="auto"/>
          </w:tcPr>
          <w:p w14:paraId="7A347D32" w14:textId="77777777" w:rsidR="00EE78E4" w:rsidRPr="003B5736" w:rsidRDefault="00EE78E4" w:rsidP="003B5736">
            <w:pPr>
              <w:spacing w:after="0" w:line="240" w:lineRule="auto"/>
            </w:pPr>
            <w:r w:rsidRPr="003B5736">
              <w:t>Week_Reset</w:t>
            </w:r>
          </w:p>
        </w:tc>
        <w:tc>
          <w:tcPr>
            <w:tcW w:w="1414" w:type="dxa"/>
            <w:shd w:val="clear" w:color="auto" w:fill="auto"/>
          </w:tcPr>
          <w:p w14:paraId="4AB3E664" w14:textId="77777777" w:rsidR="00EE78E4" w:rsidRPr="003B5736" w:rsidRDefault="00EE78E4" w:rsidP="003B5736">
            <w:pPr>
              <w:spacing w:after="0" w:line="240" w:lineRule="auto"/>
            </w:pPr>
            <w:r w:rsidRPr="003B5736">
              <w:t>Mandatory</w:t>
            </w:r>
          </w:p>
        </w:tc>
        <w:tc>
          <w:tcPr>
            <w:tcW w:w="2147" w:type="dxa"/>
            <w:shd w:val="clear" w:color="auto" w:fill="auto"/>
          </w:tcPr>
          <w:p w14:paraId="729A74A6" w14:textId="77777777" w:rsidR="00EE78E4" w:rsidRPr="003B5736" w:rsidRDefault="00EE78E4" w:rsidP="003B5736">
            <w:pPr>
              <w:spacing w:after="0" w:line="240" w:lineRule="auto"/>
            </w:pPr>
            <w:r w:rsidRPr="003B5736">
              <w:t>SYS_Week_Reset</w:t>
            </w:r>
          </w:p>
        </w:tc>
        <w:tc>
          <w:tcPr>
            <w:tcW w:w="3356" w:type="dxa"/>
            <w:shd w:val="clear" w:color="auto" w:fill="auto"/>
          </w:tcPr>
          <w:p w14:paraId="2A79FAD8" w14:textId="77777777" w:rsidR="00EE78E4" w:rsidRPr="003B5736" w:rsidRDefault="003576B8" w:rsidP="003B5736">
            <w:pPr>
              <w:spacing w:after="0" w:line="240" w:lineRule="auto"/>
            </w:pPr>
            <w:r w:rsidRPr="003B5736">
              <w:t>Used for resetting rainfall totalizers</w:t>
            </w:r>
          </w:p>
        </w:tc>
        <w:tc>
          <w:tcPr>
            <w:tcW w:w="2762" w:type="dxa"/>
            <w:shd w:val="clear" w:color="auto" w:fill="auto"/>
          </w:tcPr>
          <w:p w14:paraId="2498F1BC" w14:textId="77777777" w:rsidR="00EE78E4" w:rsidRPr="003B5736" w:rsidRDefault="00534E30" w:rsidP="003B5736">
            <w:pPr>
              <w:spacing w:after="0" w:line="240" w:lineRule="auto"/>
            </w:pPr>
            <w:del w:id="42" w:author="Steve Cauduro" w:date="2020-03-18T14:33:00Z">
              <w:r w:rsidRPr="003B5736" w:rsidDel="00F42859">
                <w:delText>N/Ap</w:delText>
              </w:r>
            </w:del>
            <w:ins w:id="43" w:author="Steve Cauduro" w:date="2020-03-18T14:33:00Z">
              <w:r w:rsidR="00F42859" w:rsidRPr="003B5736">
                <w:t>N/A</w:t>
              </w:r>
            </w:ins>
          </w:p>
        </w:tc>
      </w:tr>
      <w:tr w:rsidR="00EE78E4" w:rsidRPr="003B5736" w14:paraId="5058408E" w14:textId="77777777" w:rsidTr="003B5736">
        <w:tc>
          <w:tcPr>
            <w:tcW w:w="2849" w:type="dxa"/>
            <w:shd w:val="clear" w:color="auto" w:fill="auto"/>
          </w:tcPr>
          <w:p w14:paraId="00534BC5" w14:textId="77777777" w:rsidR="00EE78E4" w:rsidRPr="003B5736" w:rsidRDefault="00EE78E4" w:rsidP="003B5736">
            <w:pPr>
              <w:spacing w:after="0" w:line="240" w:lineRule="auto"/>
            </w:pPr>
            <w:r w:rsidRPr="003B5736">
              <w:lastRenderedPageBreak/>
              <w:t>Month_Reset</w:t>
            </w:r>
          </w:p>
        </w:tc>
        <w:tc>
          <w:tcPr>
            <w:tcW w:w="1414" w:type="dxa"/>
            <w:shd w:val="clear" w:color="auto" w:fill="auto"/>
          </w:tcPr>
          <w:p w14:paraId="168E64A3" w14:textId="77777777" w:rsidR="00EE78E4" w:rsidRPr="003B5736" w:rsidRDefault="00EE78E4" w:rsidP="003B5736">
            <w:pPr>
              <w:spacing w:after="0" w:line="240" w:lineRule="auto"/>
            </w:pPr>
            <w:r w:rsidRPr="003B5736">
              <w:t>Mandatory</w:t>
            </w:r>
          </w:p>
        </w:tc>
        <w:tc>
          <w:tcPr>
            <w:tcW w:w="2147" w:type="dxa"/>
            <w:shd w:val="clear" w:color="auto" w:fill="auto"/>
          </w:tcPr>
          <w:p w14:paraId="6FB7912A" w14:textId="77777777" w:rsidR="00EE78E4" w:rsidRPr="003B5736" w:rsidRDefault="00EE78E4" w:rsidP="003B5736">
            <w:pPr>
              <w:spacing w:after="0" w:line="240" w:lineRule="auto"/>
            </w:pPr>
            <w:r w:rsidRPr="003B5736">
              <w:t>SYS_Month_Reset</w:t>
            </w:r>
          </w:p>
        </w:tc>
        <w:tc>
          <w:tcPr>
            <w:tcW w:w="3356" w:type="dxa"/>
            <w:shd w:val="clear" w:color="auto" w:fill="auto"/>
          </w:tcPr>
          <w:p w14:paraId="7048D932" w14:textId="77777777" w:rsidR="00EE78E4" w:rsidRPr="003B5736" w:rsidRDefault="003576B8" w:rsidP="003B5736">
            <w:pPr>
              <w:spacing w:after="0" w:line="240" w:lineRule="auto"/>
            </w:pPr>
            <w:r w:rsidRPr="003B5736">
              <w:t>Used for resetting rainfall totalizers</w:t>
            </w:r>
          </w:p>
        </w:tc>
        <w:tc>
          <w:tcPr>
            <w:tcW w:w="2762" w:type="dxa"/>
            <w:shd w:val="clear" w:color="auto" w:fill="auto"/>
          </w:tcPr>
          <w:p w14:paraId="35C13698" w14:textId="77777777" w:rsidR="00EE78E4" w:rsidRPr="003B5736" w:rsidRDefault="00534E30" w:rsidP="003B5736">
            <w:pPr>
              <w:spacing w:after="0" w:line="240" w:lineRule="auto"/>
            </w:pPr>
            <w:del w:id="44" w:author="Steve Cauduro" w:date="2020-03-18T14:33:00Z">
              <w:r w:rsidRPr="003B5736" w:rsidDel="00F42859">
                <w:delText>N/Ap</w:delText>
              </w:r>
            </w:del>
            <w:ins w:id="45" w:author="Steve Cauduro" w:date="2020-03-18T14:33:00Z">
              <w:r w:rsidR="00F42859" w:rsidRPr="003B5736">
                <w:t>N/A</w:t>
              </w:r>
            </w:ins>
          </w:p>
        </w:tc>
      </w:tr>
      <w:tr w:rsidR="00EE78E4" w:rsidRPr="003B5736" w14:paraId="0C1763CE" w14:textId="77777777" w:rsidTr="003B5736">
        <w:tc>
          <w:tcPr>
            <w:tcW w:w="2849" w:type="dxa"/>
            <w:shd w:val="clear" w:color="auto" w:fill="auto"/>
          </w:tcPr>
          <w:p w14:paraId="64B17188" w14:textId="77777777" w:rsidR="00EE78E4" w:rsidRPr="003B5736" w:rsidRDefault="00EE78E4" w:rsidP="003B5736">
            <w:pPr>
              <w:spacing w:after="0" w:line="240" w:lineRule="auto"/>
            </w:pPr>
            <w:r w:rsidRPr="003B5736">
              <w:t>Year_Reset</w:t>
            </w:r>
          </w:p>
        </w:tc>
        <w:tc>
          <w:tcPr>
            <w:tcW w:w="1414" w:type="dxa"/>
            <w:shd w:val="clear" w:color="auto" w:fill="auto"/>
          </w:tcPr>
          <w:p w14:paraId="065D6878" w14:textId="77777777" w:rsidR="00EE78E4" w:rsidRPr="003B5736" w:rsidRDefault="00EE78E4" w:rsidP="003B5736">
            <w:pPr>
              <w:spacing w:after="0" w:line="240" w:lineRule="auto"/>
            </w:pPr>
            <w:r w:rsidRPr="003B5736">
              <w:t>Mandatory</w:t>
            </w:r>
          </w:p>
        </w:tc>
        <w:tc>
          <w:tcPr>
            <w:tcW w:w="2147" w:type="dxa"/>
            <w:shd w:val="clear" w:color="auto" w:fill="auto"/>
          </w:tcPr>
          <w:p w14:paraId="487D72F3" w14:textId="77777777" w:rsidR="00EE78E4" w:rsidRPr="003B5736" w:rsidRDefault="00EE78E4" w:rsidP="003B5736">
            <w:pPr>
              <w:spacing w:after="0" w:line="240" w:lineRule="auto"/>
            </w:pPr>
            <w:r w:rsidRPr="003B5736">
              <w:t>SYS_Year_Reset</w:t>
            </w:r>
          </w:p>
        </w:tc>
        <w:tc>
          <w:tcPr>
            <w:tcW w:w="3356" w:type="dxa"/>
            <w:shd w:val="clear" w:color="auto" w:fill="auto"/>
          </w:tcPr>
          <w:p w14:paraId="0FAFA654" w14:textId="77777777" w:rsidR="00EE78E4" w:rsidRPr="003B5736" w:rsidRDefault="003576B8" w:rsidP="003B5736">
            <w:pPr>
              <w:spacing w:after="0" w:line="240" w:lineRule="auto"/>
            </w:pPr>
            <w:r w:rsidRPr="003B5736">
              <w:t>Used for resetting rainfall totalizers</w:t>
            </w:r>
          </w:p>
        </w:tc>
        <w:tc>
          <w:tcPr>
            <w:tcW w:w="2762" w:type="dxa"/>
            <w:shd w:val="clear" w:color="auto" w:fill="auto"/>
          </w:tcPr>
          <w:p w14:paraId="608C9405" w14:textId="77777777" w:rsidR="00EE78E4" w:rsidRPr="003B5736" w:rsidRDefault="00534E30" w:rsidP="003B5736">
            <w:pPr>
              <w:spacing w:after="0" w:line="240" w:lineRule="auto"/>
            </w:pPr>
            <w:del w:id="46" w:author="Steve Cauduro" w:date="2020-03-18T14:33:00Z">
              <w:r w:rsidRPr="003B5736" w:rsidDel="00F42859">
                <w:delText>N/Ap</w:delText>
              </w:r>
            </w:del>
            <w:ins w:id="47" w:author="Steve Cauduro" w:date="2020-03-18T14:33:00Z">
              <w:r w:rsidR="00F42859" w:rsidRPr="003B5736">
                <w:t>N/A</w:t>
              </w:r>
            </w:ins>
          </w:p>
        </w:tc>
      </w:tr>
    </w:tbl>
    <w:p w14:paraId="785C7D18" w14:textId="77777777" w:rsidR="003576B8" w:rsidRDefault="003576B8" w:rsidP="003576B8">
      <w:pPr>
        <w:rPr>
          <w:b/>
        </w:rPr>
      </w:pPr>
    </w:p>
    <w:p w14:paraId="0F3808D1" w14:textId="77777777" w:rsidR="003576B8" w:rsidRDefault="003576B8" w:rsidP="003576B8">
      <w:r>
        <w:rPr>
          <w:b/>
        </w:rPr>
        <w:t>AOI Operation Description</w:t>
      </w:r>
    </w:p>
    <w:p w14:paraId="73B70095" w14:textId="77777777" w:rsidR="003576B8" w:rsidRDefault="003576B8" w:rsidP="003576B8">
      <w:r>
        <w:t>The AOI performs the following functions:</w:t>
      </w:r>
    </w:p>
    <w:p w14:paraId="4E9E38FB" w14:textId="77777777" w:rsidR="004929AE" w:rsidRDefault="003576B8" w:rsidP="003576B8">
      <w:pPr>
        <w:pStyle w:val="ListParagraph"/>
        <w:numPr>
          <w:ilvl w:val="0"/>
          <w:numId w:val="1"/>
        </w:numPr>
      </w:pPr>
      <w:r>
        <w:t xml:space="preserve"> If the rain gauge is disabled, tip counts are continually reset to prevent any totalizing from occurring</w:t>
      </w:r>
    </w:p>
    <w:p w14:paraId="26FCE1E8" w14:textId="77777777" w:rsidR="003576B8" w:rsidRDefault="003576B8" w:rsidP="003576B8">
      <w:pPr>
        <w:pStyle w:val="ListParagraph"/>
        <w:numPr>
          <w:ilvl w:val="0"/>
          <w:numId w:val="1"/>
        </w:numPr>
      </w:pPr>
      <w:r>
        <w:t>Count rain gauge tips and convert to total rainfall based on calibration</w:t>
      </w:r>
    </w:p>
    <w:p w14:paraId="4E734A43" w14:textId="77777777" w:rsidR="003576B8" w:rsidRDefault="003576B8" w:rsidP="003576B8">
      <w:pPr>
        <w:pStyle w:val="ListParagraph"/>
        <w:numPr>
          <w:ilvl w:val="0"/>
          <w:numId w:val="1"/>
        </w:numPr>
      </w:pPr>
      <w:r>
        <w:t>Increase the totalizers every minute</w:t>
      </w:r>
    </w:p>
    <w:p w14:paraId="37F4C308" w14:textId="77777777" w:rsidR="003576B8" w:rsidRDefault="003576B8" w:rsidP="003576B8">
      <w:pPr>
        <w:pStyle w:val="ListParagraph"/>
        <w:numPr>
          <w:ilvl w:val="0"/>
          <w:numId w:val="1"/>
        </w:numPr>
      </w:pPr>
      <w:r>
        <w:t>Based on status of other reset bits, move the current time register to the previous time register and reset the current time register.</w:t>
      </w:r>
    </w:p>
    <w:p w14:paraId="43EAE9D1" w14:textId="77777777" w:rsidR="003576B8" w:rsidRDefault="003576B8" w:rsidP="003576B8">
      <w:r w:rsidRPr="003576B8">
        <w:rPr>
          <w:b/>
        </w:rPr>
        <w:t>Programming Examples</w:t>
      </w:r>
    </w:p>
    <w:p w14:paraId="2618BD96" w14:textId="77777777" w:rsidR="003576B8" w:rsidRDefault="003576B8" w:rsidP="003576B8">
      <w:r>
        <w:t>Programming of this device is straightforward and there are no specific or custom requirements the programmer should be aware of.</w:t>
      </w:r>
    </w:p>
    <w:p w14:paraId="1E2DE1FC" w14:textId="77777777" w:rsidR="006F39A6" w:rsidRDefault="006F39A6" w:rsidP="006F39A6">
      <w:pPr>
        <w:rPr>
          <w:b/>
        </w:rPr>
      </w:pPr>
      <w:r>
        <w:rPr>
          <w:b/>
        </w:rPr>
        <w:t>HMI Integration</w:t>
      </w:r>
    </w:p>
    <w:p w14:paraId="614346C1" w14:textId="77777777" w:rsidR="006F39A6" w:rsidRDefault="006F39A6" w:rsidP="003576B8">
      <w:r>
        <w:t xml:space="preserve">This AOI is intended for use with the </w:t>
      </w:r>
      <w:r w:rsidR="00F441DC">
        <w:t>“</w:t>
      </w:r>
      <w:r>
        <w:t>Weather Station v1_0</w:t>
      </w:r>
      <w:r w:rsidR="00F441DC">
        <w:t>”</w:t>
      </w:r>
      <w:r>
        <w:t xml:space="preserve"> pop-up.  </w:t>
      </w:r>
    </w:p>
    <w:p w14:paraId="6CFE3B85" w14:textId="3D72E92B" w:rsidR="006F39A6" w:rsidRPr="000C096E" w:rsidRDefault="006F39A6" w:rsidP="006F39A6">
      <w:r>
        <w:t xml:space="preserve">A standard button exists on the “Symbols Library – Misc I” window on the </w:t>
      </w:r>
      <w:del w:id="48" w:author="Holden, Rob" w:date="2021-11-10T14:23:00Z">
        <w:r w:rsidDel="00843E59">
          <w:delText>Intouch</w:delText>
        </w:r>
      </w:del>
      <w:ins w:id="49" w:author="Holden, Rob" w:date="2021-11-10T14:23:00Z">
        <w:r w:rsidR="00843E59">
          <w:t>InTouch</w:t>
        </w:r>
      </w:ins>
      <w:r>
        <w:t xml:space="preserve"> baseload that holds the action script for mapping tags to the pop-up.  Developers can perform a Substitute Tag option on this object to replace the placeholder tags with the correct device tagging.  There are no manual adjustments that need to be made to this script. </w:t>
      </w:r>
      <w:bookmarkStart w:id="50" w:name="_GoBack"/>
      <w:bookmarkEnd w:id="50"/>
    </w:p>
    <w:p w14:paraId="703E3C3F" w14:textId="77777777" w:rsidR="006F39A6" w:rsidRDefault="006F39A6" w:rsidP="003576B8"/>
    <w:sectPr w:rsidR="006F39A6" w:rsidSect="004929AE">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9A427C" w16cid:durableId="221CAFC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215D1A"/>
    <w:multiLevelType w:val="hybridMultilevel"/>
    <w:tmpl w:val="7E5607D0"/>
    <w:lvl w:ilvl="0" w:tplc="84A4ED20">
      <w:start w:val="5"/>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den, Rob">
    <w15:presenceInfo w15:providerId="AD" w15:userId="S-1-5-21-2139973840-1036390329-796740536-2533"/>
  </w15:person>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9AE"/>
    <w:rsid w:val="00221670"/>
    <w:rsid w:val="002A0716"/>
    <w:rsid w:val="00322A9F"/>
    <w:rsid w:val="003576B8"/>
    <w:rsid w:val="003B5736"/>
    <w:rsid w:val="004929AE"/>
    <w:rsid w:val="00534E30"/>
    <w:rsid w:val="005661F8"/>
    <w:rsid w:val="005D4CDF"/>
    <w:rsid w:val="006F39A6"/>
    <w:rsid w:val="00843E59"/>
    <w:rsid w:val="00EE78E4"/>
    <w:rsid w:val="00F42859"/>
    <w:rsid w:val="00F44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C5D8A"/>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9AE"/>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76B8"/>
    <w:pPr>
      <w:ind w:left="720"/>
      <w:contextualSpacing/>
    </w:pPr>
  </w:style>
  <w:style w:type="character" w:styleId="CommentReference">
    <w:name w:val="annotation reference"/>
    <w:uiPriority w:val="99"/>
    <w:semiHidden/>
    <w:unhideWhenUsed/>
    <w:rsid w:val="00F42859"/>
    <w:rPr>
      <w:sz w:val="16"/>
      <w:szCs w:val="16"/>
    </w:rPr>
  </w:style>
  <w:style w:type="paragraph" w:styleId="CommentText">
    <w:name w:val="annotation text"/>
    <w:basedOn w:val="Normal"/>
    <w:link w:val="CommentTextChar"/>
    <w:uiPriority w:val="99"/>
    <w:semiHidden/>
    <w:unhideWhenUsed/>
    <w:rsid w:val="00F42859"/>
    <w:pPr>
      <w:spacing w:line="240" w:lineRule="auto"/>
    </w:pPr>
    <w:rPr>
      <w:sz w:val="20"/>
      <w:szCs w:val="20"/>
    </w:rPr>
  </w:style>
  <w:style w:type="character" w:customStyle="1" w:styleId="CommentTextChar">
    <w:name w:val="Comment Text Char"/>
    <w:link w:val="CommentText"/>
    <w:uiPriority w:val="99"/>
    <w:semiHidden/>
    <w:rsid w:val="00F42859"/>
    <w:rPr>
      <w:sz w:val="20"/>
      <w:szCs w:val="20"/>
    </w:rPr>
  </w:style>
  <w:style w:type="paragraph" w:styleId="CommentSubject">
    <w:name w:val="annotation subject"/>
    <w:basedOn w:val="CommentText"/>
    <w:next w:val="CommentText"/>
    <w:link w:val="CommentSubjectChar"/>
    <w:uiPriority w:val="99"/>
    <w:semiHidden/>
    <w:unhideWhenUsed/>
    <w:rsid w:val="00F42859"/>
    <w:rPr>
      <w:b/>
      <w:bCs/>
    </w:rPr>
  </w:style>
  <w:style w:type="character" w:customStyle="1" w:styleId="CommentSubjectChar">
    <w:name w:val="Comment Subject Char"/>
    <w:link w:val="CommentSubject"/>
    <w:uiPriority w:val="99"/>
    <w:semiHidden/>
    <w:rsid w:val="00F42859"/>
    <w:rPr>
      <w:b/>
      <w:bCs/>
      <w:sz w:val="20"/>
      <w:szCs w:val="20"/>
    </w:rPr>
  </w:style>
  <w:style w:type="paragraph" w:styleId="BalloonText">
    <w:name w:val="Balloon Text"/>
    <w:basedOn w:val="Normal"/>
    <w:link w:val="BalloonTextChar"/>
    <w:uiPriority w:val="99"/>
    <w:semiHidden/>
    <w:unhideWhenUsed/>
    <w:rsid w:val="00F4285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42859"/>
    <w:rPr>
      <w:rFonts w:ascii="Segoe UI" w:hAnsi="Segoe UI" w:cs="Segoe UI"/>
      <w:sz w:val="18"/>
      <w:szCs w:val="18"/>
    </w:rPr>
  </w:style>
  <w:style w:type="paragraph" w:styleId="Revision">
    <w:name w:val="Revision"/>
    <w:hidden/>
    <w:uiPriority w:val="99"/>
    <w:semiHidden/>
    <w:rsid w:val="003B5736"/>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59C2C-22F3-4683-91CE-1DE53DE807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B3FEDF-B7F8-4035-AE1B-6E2117B88D95}">
  <ds:schemaRefs>
    <ds:schemaRef ds:uri="http://schemas.microsoft.com/sharepoint/v3/contenttype/forms"/>
  </ds:schemaRefs>
</ds:datastoreItem>
</file>

<file path=customXml/itemProps3.xml><?xml version="1.0" encoding="utf-8"?>
<ds:datastoreItem xmlns:ds="http://schemas.openxmlformats.org/officeDocument/2006/customXml" ds:itemID="{96912CB8-7E3B-4585-B46C-8FA856C6C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2020-08-25T20:09:00Z</dcterms:created>
  <dcterms:modified xsi:type="dcterms:W3CDTF">2021-11-10T19:23:00Z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